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E9F5" w14:textId="2951C0EC" w:rsidR="00642BA6" w:rsidRDefault="00237B99">
      <w:pPr>
        <w:pStyle w:val="Corpsdetexte"/>
        <w:rPr>
          <w:rFonts w:ascii="Times New Roman"/>
          <w:sz w:val="64"/>
        </w:rPr>
      </w:pPr>
      <w:r>
        <w:rPr>
          <w:rFonts w:ascii="Times New Roman"/>
          <w:noProof/>
          <w:sz w:val="64"/>
        </w:rPr>
        <mc:AlternateContent>
          <mc:Choice Requires="wpg">
            <w:drawing>
              <wp:anchor distT="0" distB="0" distL="0" distR="0" simplePos="0" relativeHeight="487384576" behindDoc="1" locked="0" layoutInCell="1" allowOverlap="1" wp14:anchorId="15A340D0" wp14:editId="32FA2675">
                <wp:simplePos x="0" y="0"/>
                <wp:positionH relativeFrom="page">
                  <wp:posOffset>460375</wp:posOffset>
                </wp:positionH>
                <wp:positionV relativeFrom="page">
                  <wp:posOffset>460375</wp:posOffset>
                </wp:positionV>
                <wp:extent cx="6639559" cy="97713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9559" cy="9771380"/>
                          <a:chOff x="0" y="0"/>
                          <a:chExt cx="6639559" cy="9771380"/>
                        </a:xfrm>
                      </wpg:grpSpPr>
                      <wps:wsp>
                        <wps:cNvPr id="2" name="Graphic 2"/>
                        <wps:cNvSpPr/>
                        <wps:spPr>
                          <a:xfrm>
                            <a:off x="3189977" y="1775350"/>
                            <a:ext cx="223520" cy="290830"/>
                          </a:xfrm>
                          <a:custGeom>
                            <a:avLst/>
                            <a:gdLst/>
                            <a:ahLst/>
                            <a:cxnLst/>
                            <a:rect l="l" t="t" r="r" b="b"/>
                            <a:pathLst>
                              <a:path w="223520" h="290830">
                                <a:moveTo>
                                  <a:pt x="153746" y="0"/>
                                </a:moveTo>
                                <a:lnTo>
                                  <a:pt x="105028" y="6285"/>
                                </a:lnTo>
                                <a:lnTo>
                                  <a:pt x="62808" y="24822"/>
                                </a:lnTo>
                                <a:lnTo>
                                  <a:pt x="29572" y="55130"/>
                                </a:lnTo>
                                <a:lnTo>
                                  <a:pt x="7807" y="96728"/>
                                </a:lnTo>
                                <a:lnTo>
                                  <a:pt x="0" y="149136"/>
                                </a:lnTo>
                                <a:lnTo>
                                  <a:pt x="5994" y="194623"/>
                                </a:lnTo>
                                <a:lnTo>
                                  <a:pt x="23882" y="233494"/>
                                </a:lnTo>
                                <a:lnTo>
                                  <a:pt x="53522" y="263742"/>
                                </a:lnTo>
                                <a:lnTo>
                                  <a:pt x="94770" y="283361"/>
                                </a:lnTo>
                                <a:lnTo>
                                  <a:pt x="147485" y="290347"/>
                                </a:lnTo>
                                <a:lnTo>
                                  <a:pt x="171399" y="289218"/>
                                </a:lnTo>
                                <a:lnTo>
                                  <a:pt x="191870" y="286327"/>
                                </a:lnTo>
                                <a:lnTo>
                                  <a:pt x="208108" y="282417"/>
                                </a:lnTo>
                                <a:lnTo>
                                  <a:pt x="219328" y="278231"/>
                                </a:lnTo>
                                <a:lnTo>
                                  <a:pt x="210134" y="228104"/>
                                </a:lnTo>
                                <a:lnTo>
                                  <a:pt x="199075" y="231829"/>
                                </a:lnTo>
                                <a:lnTo>
                                  <a:pt x="185904" y="234735"/>
                                </a:lnTo>
                                <a:lnTo>
                                  <a:pt x="171477" y="236625"/>
                                </a:lnTo>
                                <a:lnTo>
                                  <a:pt x="156654" y="237299"/>
                                </a:lnTo>
                                <a:lnTo>
                                  <a:pt x="118834" y="230868"/>
                                </a:lnTo>
                                <a:lnTo>
                                  <a:pt x="90608" y="212490"/>
                                </a:lnTo>
                                <a:lnTo>
                                  <a:pt x="72954" y="183539"/>
                                </a:lnTo>
                                <a:lnTo>
                                  <a:pt x="66852" y="145389"/>
                                </a:lnTo>
                                <a:lnTo>
                                  <a:pt x="73771" y="104389"/>
                                </a:lnTo>
                                <a:lnTo>
                                  <a:pt x="92754" y="75296"/>
                                </a:lnTo>
                                <a:lnTo>
                                  <a:pt x="121138" y="57955"/>
                                </a:lnTo>
                                <a:lnTo>
                                  <a:pt x="156260" y="52209"/>
                                </a:lnTo>
                                <a:lnTo>
                                  <a:pt x="172542" y="53080"/>
                                </a:lnTo>
                                <a:lnTo>
                                  <a:pt x="186904" y="55402"/>
                                </a:lnTo>
                                <a:lnTo>
                                  <a:pt x="199310" y="58740"/>
                                </a:lnTo>
                                <a:lnTo>
                                  <a:pt x="209727" y="62661"/>
                                </a:lnTo>
                                <a:lnTo>
                                  <a:pt x="223100" y="12534"/>
                                </a:lnTo>
                                <a:lnTo>
                                  <a:pt x="212146" y="7929"/>
                                </a:lnTo>
                                <a:lnTo>
                                  <a:pt x="196567" y="3914"/>
                                </a:lnTo>
                                <a:lnTo>
                                  <a:pt x="176916" y="1076"/>
                                </a:lnTo>
                                <a:lnTo>
                                  <a:pt x="153746"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8" cstate="print"/>
                          <a:stretch>
                            <a:fillRect/>
                          </a:stretch>
                        </pic:blipFill>
                        <pic:spPr>
                          <a:xfrm>
                            <a:off x="3433691" y="1869984"/>
                            <a:ext cx="180530" cy="194182"/>
                          </a:xfrm>
                          <a:prstGeom prst="rect">
                            <a:avLst/>
                          </a:prstGeom>
                        </pic:spPr>
                      </pic:pic>
                      <pic:pic xmlns:pic="http://schemas.openxmlformats.org/drawingml/2006/picture">
                        <pic:nvPicPr>
                          <pic:cNvPr id="4" name="Image 4"/>
                          <pic:cNvPicPr/>
                        </pic:nvPicPr>
                        <pic:blipFill>
                          <a:blip r:embed="rId9" cstate="print"/>
                          <a:stretch>
                            <a:fillRect/>
                          </a:stretch>
                        </pic:blipFill>
                        <pic:spPr>
                          <a:xfrm>
                            <a:off x="3642028" y="1873335"/>
                            <a:ext cx="155448" cy="187769"/>
                          </a:xfrm>
                          <a:prstGeom prst="rect">
                            <a:avLst/>
                          </a:prstGeom>
                        </pic:spPr>
                      </pic:pic>
                      <pic:pic xmlns:pic="http://schemas.openxmlformats.org/drawingml/2006/picture">
                        <pic:nvPicPr>
                          <pic:cNvPr id="5" name="Image 5"/>
                          <pic:cNvPicPr/>
                        </pic:nvPicPr>
                        <pic:blipFill>
                          <a:blip r:embed="rId10" cstate="print"/>
                          <a:stretch>
                            <a:fillRect/>
                          </a:stretch>
                        </pic:blipFill>
                        <pic:spPr>
                          <a:xfrm>
                            <a:off x="3826957" y="1870555"/>
                            <a:ext cx="128714" cy="193332"/>
                          </a:xfrm>
                          <a:prstGeom prst="rect">
                            <a:avLst/>
                          </a:prstGeom>
                        </pic:spPr>
                      </pic:pic>
                      <wps:wsp>
                        <wps:cNvPr id="6" name="Graphic 6"/>
                        <wps:cNvSpPr/>
                        <wps:spPr>
                          <a:xfrm>
                            <a:off x="3192068" y="1873338"/>
                            <a:ext cx="1138555" cy="582295"/>
                          </a:xfrm>
                          <a:custGeom>
                            <a:avLst/>
                            <a:gdLst/>
                            <a:ahLst/>
                            <a:cxnLst/>
                            <a:rect l="l" t="t" r="r" b="b"/>
                            <a:pathLst>
                              <a:path w="1138555" h="582295">
                                <a:moveTo>
                                  <a:pt x="193014" y="494576"/>
                                </a:moveTo>
                                <a:lnTo>
                                  <a:pt x="175310" y="444601"/>
                                </a:lnTo>
                                <a:lnTo>
                                  <a:pt x="120319" y="410603"/>
                                </a:lnTo>
                                <a:lnTo>
                                  <a:pt x="96647" y="401104"/>
                                </a:lnTo>
                                <a:lnTo>
                                  <a:pt x="80416" y="392315"/>
                                </a:lnTo>
                                <a:lnTo>
                                  <a:pt x="71081" y="382752"/>
                                </a:lnTo>
                                <a:lnTo>
                                  <a:pt x="68084" y="370903"/>
                                </a:lnTo>
                                <a:lnTo>
                                  <a:pt x="70612" y="360667"/>
                                </a:lnTo>
                                <a:lnTo>
                                  <a:pt x="78219" y="352005"/>
                                </a:lnTo>
                                <a:lnTo>
                                  <a:pt x="91008" y="345998"/>
                                </a:lnTo>
                                <a:lnTo>
                                  <a:pt x="109029" y="343750"/>
                                </a:lnTo>
                                <a:lnTo>
                                  <a:pt x="128104" y="345071"/>
                                </a:lnTo>
                                <a:lnTo>
                                  <a:pt x="144399" y="348399"/>
                                </a:lnTo>
                                <a:lnTo>
                                  <a:pt x="157632" y="352742"/>
                                </a:lnTo>
                                <a:lnTo>
                                  <a:pt x="167525" y="357124"/>
                                </a:lnTo>
                                <a:lnTo>
                                  <a:pt x="181724" y="306158"/>
                                </a:lnTo>
                                <a:lnTo>
                                  <a:pt x="167970" y="300583"/>
                                </a:lnTo>
                                <a:lnTo>
                                  <a:pt x="151587" y="296075"/>
                                </a:lnTo>
                                <a:lnTo>
                                  <a:pt x="132321" y="293065"/>
                                </a:lnTo>
                                <a:lnTo>
                                  <a:pt x="109867" y="291960"/>
                                </a:lnTo>
                                <a:lnTo>
                                  <a:pt x="65379" y="298386"/>
                                </a:lnTo>
                                <a:lnTo>
                                  <a:pt x="31851" y="316128"/>
                                </a:lnTo>
                                <a:lnTo>
                                  <a:pt x="10693" y="342887"/>
                                </a:lnTo>
                                <a:lnTo>
                                  <a:pt x="3327" y="376339"/>
                                </a:lnTo>
                                <a:lnTo>
                                  <a:pt x="8890" y="404317"/>
                                </a:lnTo>
                                <a:lnTo>
                                  <a:pt x="24650" y="427202"/>
                                </a:lnTo>
                                <a:lnTo>
                                  <a:pt x="49161" y="445554"/>
                                </a:lnTo>
                                <a:lnTo>
                                  <a:pt x="81038" y="459892"/>
                                </a:lnTo>
                                <a:lnTo>
                                  <a:pt x="102704" y="468503"/>
                                </a:lnTo>
                                <a:lnTo>
                                  <a:pt x="117348" y="477342"/>
                                </a:lnTo>
                                <a:lnTo>
                                  <a:pt x="125653" y="487273"/>
                                </a:lnTo>
                                <a:lnTo>
                                  <a:pt x="128270" y="499173"/>
                                </a:lnTo>
                                <a:lnTo>
                                  <a:pt x="125399" y="511695"/>
                                </a:lnTo>
                                <a:lnTo>
                                  <a:pt x="116878" y="521309"/>
                                </a:lnTo>
                                <a:lnTo>
                                  <a:pt x="102882" y="527481"/>
                                </a:lnTo>
                                <a:lnTo>
                                  <a:pt x="83553" y="529653"/>
                                </a:lnTo>
                                <a:lnTo>
                                  <a:pt x="63411" y="528142"/>
                                </a:lnTo>
                                <a:lnTo>
                                  <a:pt x="44335" y="524179"/>
                                </a:lnTo>
                                <a:lnTo>
                                  <a:pt x="27216" y="518553"/>
                                </a:lnTo>
                                <a:lnTo>
                                  <a:pt x="12941" y="512114"/>
                                </a:lnTo>
                                <a:lnTo>
                                  <a:pt x="0" y="564337"/>
                                </a:lnTo>
                                <a:lnTo>
                                  <a:pt x="14643" y="570788"/>
                                </a:lnTo>
                                <a:lnTo>
                                  <a:pt x="33782" y="576402"/>
                                </a:lnTo>
                                <a:lnTo>
                                  <a:pt x="55981" y="580377"/>
                                </a:lnTo>
                                <a:lnTo>
                                  <a:pt x="79794" y="581888"/>
                                </a:lnTo>
                                <a:lnTo>
                                  <a:pt x="130086" y="574890"/>
                                </a:lnTo>
                                <a:lnTo>
                                  <a:pt x="165392" y="555929"/>
                                </a:lnTo>
                                <a:lnTo>
                                  <a:pt x="186194" y="528129"/>
                                </a:lnTo>
                                <a:lnTo>
                                  <a:pt x="193014" y="494576"/>
                                </a:lnTo>
                                <a:close/>
                              </a:path>
                              <a:path w="1138555" h="582295">
                                <a:moveTo>
                                  <a:pt x="912317" y="152819"/>
                                </a:moveTo>
                                <a:lnTo>
                                  <a:pt x="835152" y="152819"/>
                                </a:lnTo>
                                <a:lnTo>
                                  <a:pt x="835152" y="108369"/>
                                </a:lnTo>
                                <a:lnTo>
                                  <a:pt x="904240" y="108369"/>
                                </a:lnTo>
                                <a:lnTo>
                                  <a:pt x="904240" y="74079"/>
                                </a:lnTo>
                                <a:lnTo>
                                  <a:pt x="835152" y="74079"/>
                                </a:lnTo>
                                <a:lnTo>
                                  <a:pt x="835152" y="34709"/>
                                </a:lnTo>
                                <a:lnTo>
                                  <a:pt x="908431" y="34709"/>
                                </a:lnTo>
                                <a:lnTo>
                                  <a:pt x="908431" y="419"/>
                                </a:lnTo>
                                <a:lnTo>
                                  <a:pt x="792797" y="419"/>
                                </a:lnTo>
                                <a:lnTo>
                                  <a:pt x="792797" y="34709"/>
                                </a:lnTo>
                                <a:lnTo>
                                  <a:pt x="792797" y="74079"/>
                                </a:lnTo>
                                <a:lnTo>
                                  <a:pt x="792797" y="108369"/>
                                </a:lnTo>
                                <a:lnTo>
                                  <a:pt x="792797" y="152819"/>
                                </a:lnTo>
                                <a:lnTo>
                                  <a:pt x="792797" y="188379"/>
                                </a:lnTo>
                                <a:lnTo>
                                  <a:pt x="912317" y="188379"/>
                                </a:lnTo>
                                <a:lnTo>
                                  <a:pt x="912317" y="152819"/>
                                </a:lnTo>
                                <a:close/>
                              </a:path>
                              <a:path w="1138555" h="582295">
                                <a:moveTo>
                                  <a:pt x="983894" y="12"/>
                                </a:moveTo>
                                <a:lnTo>
                                  <a:pt x="941552" y="12"/>
                                </a:lnTo>
                                <a:lnTo>
                                  <a:pt x="941552" y="187769"/>
                                </a:lnTo>
                                <a:lnTo>
                                  <a:pt x="983894" y="187769"/>
                                </a:lnTo>
                                <a:lnTo>
                                  <a:pt x="983894" y="12"/>
                                </a:lnTo>
                                <a:close/>
                              </a:path>
                              <a:path w="1138555" h="582295">
                                <a:moveTo>
                                  <a:pt x="1137945" y="152400"/>
                                </a:moveTo>
                                <a:lnTo>
                                  <a:pt x="1063282" y="152400"/>
                                </a:lnTo>
                                <a:lnTo>
                                  <a:pt x="1063282" y="0"/>
                                </a:lnTo>
                                <a:lnTo>
                                  <a:pt x="1020940" y="0"/>
                                </a:lnTo>
                                <a:lnTo>
                                  <a:pt x="1020940" y="152400"/>
                                </a:lnTo>
                                <a:lnTo>
                                  <a:pt x="1020940" y="187960"/>
                                </a:lnTo>
                                <a:lnTo>
                                  <a:pt x="1137945" y="187960"/>
                                </a:lnTo>
                                <a:lnTo>
                                  <a:pt x="113794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1" cstate="print"/>
                          <a:stretch>
                            <a:fillRect/>
                          </a:stretch>
                        </pic:blipFill>
                        <pic:spPr>
                          <a:xfrm>
                            <a:off x="3419341" y="2263267"/>
                            <a:ext cx="153238" cy="19083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3609310" y="2261885"/>
                            <a:ext cx="134823" cy="189153"/>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3919854" y="2261884"/>
                            <a:ext cx="141820" cy="189153"/>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3771403" y="2218985"/>
                            <a:ext cx="119519" cy="232054"/>
                          </a:xfrm>
                          <a:prstGeom prst="rect">
                            <a:avLst/>
                          </a:prstGeom>
                        </pic:spPr>
                      </pic:pic>
                      <wps:wsp>
                        <wps:cNvPr id="11" name="Graphic 11"/>
                        <wps:cNvSpPr/>
                        <wps:spPr>
                          <a:xfrm>
                            <a:off x="4085297" y="2263266"/>
                            <a:ext cx="199390" cy="188595"/>
                          </a:xfrm>
                          <a:custGeom>
                            <a:avLst/>
                            <a:gdLst/>
                            <a:ahLst/>
                            <a:cxnLst/>
                            <a:rect l="l" t="t" r="r" b="b"/>
                            <a:pathLst>
                              <a:path w="199390" h="188595">
                                <a:moveTo>
                                  <a:pt x="42341" y="0"/>
                                </a:moveTo>
                                <a:lnTo>
                                  <a:pt x="0" y="0"/>
                                </a:lnTo>
                                <a:lnTo>
                                  <a:pt x="0" y="187769"/>
                                </a:lnTo>
                                <a:lnTo>
                                  <a:pt x="42341" y="187769"/>
                                </a:lnTo>
                                <a:lnTo>
                                  <a:pt x="42341" y="0"/>
                                </a:lnTo>
                                <a:close/>
                              </a:path>
                              <a:path w="199390" h="188595">
                                <a:moveTo>
                                  <a:pt x="198894" y="152831"/>
                                </a:moveTo>
                                <a:lnTo>
                                  <a:pt x="121729" y="152831"/>
                                </a:lnTo>
                                <a:lnTo>
                                  <a:pt x="121729" y="108381"/>
                                </a:lnTo>
                                <a:lnTo>
                                  <a:pt x="190804" y="108381"/>
                                </a:lnTo>
                                <a:lnTo>
                                  <a:pt x="190804" y="74091"/>
                                </a:lnTo>
                                <a:lnTo>
                                  <a:pt x="121729" y="74091"/>
                                </a:lnTo>
                                <a:lnTo>
                                  <a:pt x="121729" y="34721"/>
                                </a:lnTo>
                                <a:lnTo>
                                  <a:pt x="194983" y="34721"/>
                                </a:lnTo>
                                <a:lnTo>
                                  <a:pt x="194983" y="431"/>
                                </a:lnTo>
                                <a:lnTo>
                                  <a:pt x="79362" y="431"/>
                                </a:lnTo>
                                <a:lnTo>
                                  <a:pt x="79362" y="34721"/>
                                </a:lnTo>
                                <a:lnTo>
                                  <a:pt x="79362" y="74091"/>
                                </a:lnTo>
                                <a:lnTo>
                                  <a:pt x="79362" y="108381"/>
                                </a:lnTo>
                                <a:lnTo>
                                  <a:pt x="79362" y="152831"/>
                                </a:lnTo>
                                <a:lnTo>
                                  <a:pt x="79362" y="188391"/>
                                </a:lnTo>
                                <a:lnTo>
                                  <a:pt x="198894" y="188391"/>
                                </a:lnTo>
                                <a:lnTo>
                                  <a:pt x="198894" y="152831"/>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5" cstate="print"/>
                          <a:stretch>
                            <a:fillRect/>
                          </a:stretch>
                        </pic:blipFill>
                        <pic:spPr>
                          <a:xfrm>
                            <a:off x="4313134" y="2263267"/>
                            <a:ext cx="153225" cy="190830"/>
                          </a:xfrm>
                          <a:prstGeom prst="rect">
                            <a:avLst/>
                          </a:prstGeom>
                        </pic:spPr>
                      </pic:pic>
                      <pic:pic xmlns:pic="http://schemas.openxmlformats.org/drawingml/2006/picture">
                        <pic:nvPicPr>
                          <pic:cNvPr id="13" name="Image 13"/>
                          <pic:cNvPicPr/>
                        </pic:nvPicPr>
                        <pic:blipFill>
                          <a:blip r:embed="rId16" cstate="print"/>
                          <a:stretch>
                            <a:fillRect/>
                          </a:stretch>
                        </pic:blipFill>
                        <pic:spPr>
                          <a:xfrm>
                            <a:off x="4503077" y="2261884"/>
                            <a:ext cx="141820" cy="189153"/>
                          </a:xfrm>
                          <a:prstGeom prst="rect">
                            <a:avLst/>
                          </a:prstGeom>
                        </pic:spPr>
                      </pic:pic>
                      <wps:wsp>
                        <wps:cNvPr id="14" name="Graphic 14"/>
                        <wps:cNvSpPr/>
                        <wps:spPr>
                          <a:xfrm>
                            <a:off x="3202944" y="2559394"/>
                            <a:ext cx="233679" cy="281940"/>
                          </a:xfrm>
                          <a:custGeom>
                            <a:avLst/>
                            <a:gdLst/>
                            <a:ahLst/>
                            <a:cxnLst/>
                            <a:rect l="l" t="t" r="r" b="b"/>
                            <a:pathLst>
                              <a:path w="233679" h="281940">
                                <a:moveTo>
                                  <a:pt x="233095" y="0"/>
                                </a:moveTo>
                                <a:lnTo>
                                  <a:pt x="174625" y="0"/>
                                </a:lnTo>
                                <a:lnTo>
                                  <a:pt x="174625" y="81902"/>
                                </a:lnTo>
                                <a:lnTo>
                                  <a:pt x="174878" y="113055"/>
                                </a:lnTo>
                                <a:lnTo>
                                  <a:pt x="175715" y="142836"/>
                                </a:lnTo>
                                <a:lnTo>
                                  <a:pt x="177255" y="171599"/>
                                </a:lnTo>
                                <a:lnTo>
                                  <a:pt x="179616" y="199694"/>
                                </a:lnTo>
                                <a:lnTo>
                                  <a:pt x="178803" y="199694"/>
                                </a:lnTo>
                                <a:lnTo>
                                  <a:pt x="157232" y="150664"/>
                                </a:lnTo>
                                <a:lnTo>
                                  <a:pt x="132842" y="103187"/>
                                </a:lnTo>
                                <a:lnTo>
                                  <a:pt x="74371" y="0"/>
                                </a:lnTo>
                                <a:lnTo>
                                  <a:pt x="0" y="0"/>
                                </a:lnTo>
                                <a:lnTo>
                                  <a:pt x="0" y="281584"/>
                                </a:lnTo>
                                <a:lnTo>
                                  <a:pt x="58470" y="281584"/>
                                </a:lnTo>
                                <a:lnTo>
                                  <a:pt x="58309" y="163421"/>
                                </a:lnTo>
                                <a:lnTo>
                                  <a:pt x="57796" y="132024"/>
                                </a:lnTo>
                                <a:lnTo>
                                  <a:pt x="56890" y="102192"/>
                                </a:lnTo>
                                <a:lnTo>
                                  <a:pt x="55549" y="73533"/>
                                </a:lnTo>
                                <a:lnTo>
                                  <a:pt x="57226" y="73533"/>
                                </a:lnTo>
                                <a:lnTo>
                                  <a:pt x="80410" y="124342"/>
                                </a:lnTo>
                                <a:lnTo>
                                  <a:pt x="106108" y="172961"/>
                                </a:lnTo>
                                <a:lnTo>
                                  <a:pt x="166268" y="281584"/>
                                </a:lnTo>
                                <a:lnTo>
                                  <a:pt x="233095" y="281584"/>
                                </a:lnTo>
                                <a:lnTo>
                                  <a:pt x="233095"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17" cstate="print"/>
                          <a:stretch>
                            <a:fillRect/>
                          </a:stretch>
                        </pic:blipFill>
                        <pic:spPr>
                          <a:xfrm>
                            <a:off x="3468650" y="2653202"/>
                            <a:ext cx="303072" cy="188060"/>
                          </a:xfrm>
                          <a:prstGeom prst="rect">
                            <a:avLst/>
                          </a:prstGeom>
                        </pic:spPr>
                      </pic:pic>
                      <wps:wsp>
                        <wps:cNvPr id="16" name="Graphic 16"/>
                        <wps:cNvSpPr/>
                        <wps:spPr>
                          <a:xfrm>
                            <a:off x="3794505" y="2653207"/>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18" cstate="print"/>
                          <a:stretch>
                            <a:fillRect/>
                          </a:stretch>
                        </pic:blipFill>
                        <pic:spPr>
                          <a:xfrm>
                            <a:off x="3864989" y="2649860"/>
                            <a:ext cx="180530" cy="194182"/>
                          </a:xfrm>
                          <a:prstGeom prst="rect">
                            <a:avLst/>
                          </a:prstGeom>
                        </pic:spPr>
                      </pic:pic>
                      <pic:pic xmlns:pic="http://schemas.openxmlformats.org/drawingml/2006/picture">
                        <pic:nvPicPr>
                          <pic:cNvPr id="18" name="Image 18"/>
                          <pic:cNvPicPr/>
                        </pic:nvPicPr>
                        <pic:blipFill>
                          <a:blip r:embed="rId19" cstate="print"/>
                          <a:stretch>
                            <a:fillRect/>
                          </a:stretch>
                        </pic:blipFill>
                        <pic:spPr>
                          <a:xfrm>
                            <a:off x="4073328" y="2653208"/>
                            <a:ext cx="155448" cy="187769"/>
                          </a:xfrm>
                          <a:prstGeom prst="rect">
                            <a:avLst/>
                          </a:prstGeom>
                        </pic:spPr>
                      </pic:pic>
                      <pic:pic xmlns:pic="http://schemas.openxmlformats.org/drawingml/2006/picture">
                        <pic:nvPicPr>
                          <pic:cNvPr id="19" name="Image 19"/>
                          <pic:cNvPicPr/>
                        </pic:nvPicPr>
                        <pic:blipFill>
                          <a:blip r:embed="rId20" cstate="print"/>
                          <a:stretch>
                            <a:fillRect/>
                          </a:stretch>
                        </pic:blipFill>
                        <pic:spPr>
                          <a:xfrm>
                            <a:off x="4252132" y="2653202"/>
                            <a:ext cx="171335" cy="187782"/>
                          </a:xfrm>
                          <a:prstGeom prst="rect">
                            <a:avLst/>
                          </a:prstGeom>
                        </pic:spPr>
                      </pic:pic>
                      <wps:wsp>
                        <wps:cNvPr id="20" name="Graphic 20"/>
                        <wps:cNvSpPr/>
                        <wps:spPr>
                          <a:xfrm>
                            <a:off x="4448480" y="2653207"/>
                            <a:ext cx="117475" cy="187960"/>
                          </a:xfrm>
                          <a:custGeom>
                            <a:avLst/>
                            <a:gdLst/>
                            <a:ahLst/>
                            <a:cxnLst/>
                            <a:rect l="l" t="t" r="r" b="b"/>
                            <a:pathLst>
                              <a:path w="117475" h="187960">
                                <a:moveTo>
                                  <a:pt x="117005" y="152400"/>
                                </a:moveTo>
                                <a:lnTo>
                                  <a:pt x="42341" y="152400"/>
                                </a:lnTo>
                                <a:lnTo>
                                  <a:pt x="42341" y="0"/>
                                </a:lnTo>
                                <a:lnTo>
                                  <a:pt x="0" y="0"/>
                                </a:lnTo>
                                <a:lnTo>
                                  <a:pt x="0" y="152400"/>
                                </a:lnTo>
                                <a:lnTo>
                                  <a:pt x="0" y="187960"/>
                                </a:lnTo>
                                <a:lnTo>
                                  <a:pt x="117005" y="187960"/>
                                </a:lnTo>
                                <a:lnTo>
                                  <a:pt x="11700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21" cstate="print"/>
                          <a:stretch>
                            <a:fillRect/>
                          </a:stretch>
                        </pic:blipFill>
                        <pic:spPr>
                          <a:xfrm>
                            <a:off x="4636670" y="2662944"/>
                            <a:ext cx="126885" cy="180797"/>
                          </a:xfrm>
                          <a:prstGeom prst="rect">
                            <a:avLst/>
                          </a:prstGeom>
                        </pic:spPr>
                      </pic:pic>
                      <pic:pic xmlns:pic="http://schemas.openxmlformats.org/drawingml/2006/picture">
                        <pic:nvPicPr>
                          <pic:cNvPr id="22" name="Image 22"/>
                          <pic:cNvPicPr/>
                        </pic:nvPicPr>
                        <pic:blipFill>
                          <a:blip r:embed="rId22" cstate="print"/>
                          <a:stretch>
                            <a:fillRect/>
                          </a:stretch>
                        </pic:blipFill>
                        <pic:spPr>
                          <a:xfrm>
                            <a:off x="4786095" y="2715356"/>
                            <a:ext cx="224883" cy="128384"/>
                          </a:xfrm>
                          <a:prstGeom prst="rect">
                            <a:avLst/>
                          </a:prstGeom>
                        </pic:spPr>
                      </pic:pic>
                      <wps:wsp>
                        <wps:cNvPr id="23" name="Graphic 23"/>
                        <wps:cNvSpPr/>
                        <wps:spPr>
                          <a:xfrm>
                            <a:off x="3202940" y="2947250"/>
                            <a:ext cx="353695" cy="284480"/>
                          </a:xfrm>
                          <a:custGeom>
                            <a:avLst/>
                            <a:gdLst/>
                            <a:ahLst/>
                            <a:cxnLst/>
                            <a:rect l="l" t="t" r="r" b="b"/>
                            <a:pathLst>
                              <a:path w="353695" h="284480">
                                <a:moveTo>
                                  <a:pt x="202196" y="87731"/>
                                </a:moveTo>
                                <a:lnTo>
                                  <a:pt x="200088" y="67919"/>
                                </a:lnTo>
                                <a:lnTo>
                                  <a:pt x="194056" y="50139"/>
                                </a:lnTo>
                                <a:lnTo>
                                  <a:pt x="193103" y="48615"/>
                                </a:lnTo>
                                <a:lnTo>
                                  <a:pt x="193014" y="48463"/>
                                </a:lnTo>
                                <a:lnTo>
                                  <a:pt x="184569" y="34861"/>
                                </a:lnTo>
                                <a:lnTo>
                                  <a:pt x="172110" y="22567"/>
                                </a:lnTo>
                                <a:lnTo>
                                  <a:pt x="156260" y="12700"/>
                                </a:lnTo>
                                <a:lnTo>
                                  <a:pt x="139103" y="6489"/>
                                </a:lnTo>
                                <a:lnTo>
                                  <a:pt x="139103" y="89827"/>
                                </a:lnTo>
                                <a:lnTo>
                                  <a:pt x="135318" y="108927"/>
                                </a:lnTo>
                                <a:lnTo>
                                  <a:pt x="124434" y="123253"/>
                                </a:lnTo>
                                <a:lnTo>
                                  <a:pt x="107200" y="132245"/>
                                </a:lnTo>
                                <a:lnTo>
                                  <a:pt x="84366" y="135369"/>
                                </a:lnTo>
                                <a:lnTo>
                                  <a:pt x="74764" y="135369"/>
                                </a:lnTo>
                                <a:lnTo>
                                  <a:pt x="68516" y="134950"/>
                                </a:lnTo>
                                <a:lnTo>
                                  <a:pt x="63068" y="133692"/>
                                </a:lnTo>
                                <a:lnTo>
                                  <a:pt x="63068" y="50546"/>
                                </a:lnTo>
                                <a:lnTo>
                                  <a:pt x="67297" y="49695"/>
                                </a:lnTo>
                                <a:lnTo>
                                  <a:pt x="73050" y="49034"/>
                                </a:lnTo>
                                <a:lnTo>
                                  <a:pt x="80289" y="48615"/>
                                </a:lnTo>
                                <a:lnTo>
                                  <a:pt x="88976" y="48463"/>
                                </a:lnTo>
                                <a:lnTo>
                                  <a:pt x="110388" y="51282"/>
                                </a:lnTo>
                                <a:lnTo>
                                  <a:pt x="126111" y="59436"/>
                                </a:lnTo>
                                <a:lnTo>
                                  <a:pt x="135801" y="72440"/>
                                </a:lnTo>
                                <a:lnTo>
                                  <a:pt x="139103" y="89827"/>
                                </a:lnTo>
                                <a:lnTo>
                                  <a:pt x="139103" y="6489"/>
                                </a:lnTo>
                                <a:lnTo>
                                  <a:pt x="136766" y="5638"/>
                                </a:lnTo>
                                <a:lnTo>
                                  <a:pt x="113423" y="1409"/>
                                </a:lnTo>
                                <a:lnTo>
                                  <a:pt x="86055" y="0"/>
                                </a:lnTo>
                                <a:lnTo>
                                  <a:pt x="58978" y="444"/>
                                </a:lnTo>
                                <a:lnTo>
                                  <a:pt x="35814" y="1676"/>
                                </a:lnTo>
                                <a:lnTo>
                                  <a:pt x="16256" y="3530"/>
                                </a:lnTo>
                                <a:lnTo>
                                  <a:pt x="0" y="5854"/>
                                </a:lnTo>
                                <a:lnTo>
                                  <a:pt x="0" y="283667"/>
                                </a:lnTo>
                                <a:lnTo>
                                  <a:pt x="63068" y="283667"/>
                                </a:lnTo>
                                <a:lnTo>
                                  <a:pt x="63068" y="182575"/>
                                </a:lnTo>
                                <a:lnTo>
                                  <a:pt x="68922" y="183819"/>
                                </a:lnTo>
                                <a:lnTo>
                                  <a:pt x="76441" y="184251"/>
                                </a:lnTo>
                                <a:lnTo>
                                  <a:pt x="84810" y="184251"/>
                                </a:lnTo>
                                <a:lnTo>
                                  <a:pt x="136499" y="176936"/>
                                </a:lnTo>
                                <a:lnTo>
                                  <a:pt x="176288" y="154584"/>
                                </a:lnTo>
                                <a:lnTo>
                                  <a:pt x="190703" y="135369"/>
                                </a:lnTo>
                                <a:lnTo>
                                  <a:pt x="195668" y="125704"/>
                                </a:lnTo>
                                <a:lnTo>
                                  <a:pt x="200558" y="107645"/>
                                </a:lnTo>
                                <a:lnTo>
                                  <a:pt x="202196" y="87731"/>
                                </a:lnTo>
                                <a:close/>
                              </a:path>
                              <a:path w="353695" h="284480">
                                <a:moveTo>
                                  <a:pt x="353326" y="248716"/>
                                </a:moveTo>
                                <a:lnTo>
                                  <a:pt x="276161" y="248716"/>
                                </a:lnTo>
                                <a:lnTo>
                                  <a:pt x="276161" y="204266"/>
                                </a:lnTo>
                                <a:lnTo>
                                  <a:pt x="345249" y="204266"/>
                                </a:lnTo>
                                <a:lnTo>
                                  <a:pt x="345249" y="169976"/>
                                </a:lnTo>
                                <a:lnTo>
                                  <a:pt x="276161" y="169976"/>
                                </a:lnTo>
                                <a:lnTo>
                                  <a:pt x="276161" y="130606"/>
                                </a:lnTo>
                                <a:lnTo>
                                  <a:pt x="349440" y="130606"/>
                                </a:lnTo>
                                <a:lnTo>
                                  <a:pt x="349440" y="96316"/>
                                </a:lnTo>
                                <a:lnTo>
                                  <a:pt x="233807" y="96316"/>
                                </a:lnTo>
                                <a:lnTo>
                                  <a:pt x="233807" y="130606"/>
                                </a:lnTo>
                                <a:lnTo>
                                  <a:pt x="233807" y="169976"/>
                                </a:lnTo>
                                <a:lnTo>
                                  <a:pt x="233807" y="204266"/>
                                </a:lnTo>
                                <a:lnTo>
                                  <a:pt x="233807" y="248716"/>
                                </a:lnTo>
                                <a:lnTo>
                                  <a:pt x="233807" y="284276"/>
                                </a:lnTo>
                                <a:lnTo>
                                  <a:pt x="353326" y="284276"/>
                                </a:lnTo>
                                <a:lnTo>
                                  <a:pt x="353326" y="248716"/>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23" cstate="print"/>
                          <a:stretch>
                            <a:fillRect/>
                          </a:stretch>
                        </pic:blipFill>
                        <pic:spPr>
                          <a:xfrm>
                            <a:off x="3585207" y="3040371"/>
                            <a:ext cx="286627" cy="193332"/>
                          </a:xfrm>
                          <a:prstGeom prst="rect">
                            <a:avLst/>
                          </a:prstGeom>
                        </pic:spPr>
                      </pic:pic>
                      <pic:pic xmlns:pic="http://schemas.openxmlformats.org/drawingml/2006/picture">
                        <pic:nvPicPr>
                          <pic:cNvPr id="25" name="Image 25"/>
                          <pic:cNvPicPr/>
                        </pic:nvPicPr>
                        <pic:blipFill>
                          <a:blip r:embed="rId24" cstate="print"/>
                          <a:stretch>
                            <a:fillRect/>
                          </a:stretch>
                        </pic:blipFill>
                        <pic:spPr>
                          <a:xfrm>
                            <a:off x="3892146" y="3039790"/>
                            <a:ext cx="180530" cy="194182"/>
                          </a:xfrm>
                          <a:prstGeom prst="rect">
                            <a:avLst/>
                          </a:prstGeom>
                        </pic:spPr>
                      </pic:pic>
                      <pic:pic xmlns:pic="http://schemas.openxmlformats.org/drawingml/2006/picture">
                        <pic:nvPicPr>
                          <pic:cNvPr id="26" name="Image 26"/>
                          <pic:cNvPicPr/>
                        </pic:nvPicPr>
                        <pic:blipFill>
                          <a:blip r:embed="rId25" cstate="print"/>
                          <a:stretch>
                            <a:fillRect/>
                          </a:stretch>
                        </pic:blipFill>
                        <pic:spPr>
                          <a:xfrm>
                            <a:off x="4100483" y="3043143"/>
                            <a:ext cx="155448" cy="187769"/>
                          </a:xfrm>
                          <a:prstGeom prst="rect">
                            <a:avLst/>
                          </a:prstGeom>
                        </pic:spPr>
                      </pic:pic>
                      <pic:pic xmlns:pic="http://schemas.openxmlformats.org/drawingml/2006/picture">
                        <pic:nvPicPr>
                          <pic:cNvPr id="27" name="Image 27"/>
                          <pic:cNvPicPr/>
                        </pic:nvPicPr>
                        <pic:blipFill>
                          <a:blip r:embed="rId26" cstate="print"/>
                          <a:stretch>
                            <a:fillRect/>
                          </a:stretch>
                        </pic:blipFill>
                        <pic:spPr>
                          <a:xfrm>
                            <a:off x="4292667" y="3043143"/>
                            <a:ext cx="155448" cy="187769"/>
                          </a:xfrm>
                          <a:prstGeom prst="rect">
                            <a:avLst/>
                          </a:prstGeom>
                        </pic:spPr>
                      </pic:pic>
                      <wps:wsp>
                        <wps:cNvPr id="28" name="Graphic 28"/>
                        <wps:cNvSpPr/>
                        <wps:spPr>
                          <a:xfrm>
                            <a:off x="4485106" y="3043567"/>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33" y="34290"/>
                                </a:lnTo>
                                <a:lnTo>
                                  <a:pt x="115633"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9" name="Image 29"/>
                          <pic:cNvPicPr/>
                        </pic:nvPicPr>
                        <pic:blipFill>
                          <a:blip r:embed="rId27" cstate="print"/>
                          <a:stretch>
                            <a:fillRect/>
                          </a:stretch>
                        </pic:blipFill>
                        <pic:spPr>
                          <a:xfrm>
                            <a:off x="4626326" y="3040371"/>
                            <a:ext cx="128714" cy="193332"/>
                          </a:xfrm>
                          <a:prstGeom prst="rect">
                            <a:avLst/>
                          </a:prstGeom>
                        </pic:spPr>
                      </pic:pic>
                      <wps:wsp>
                        <wps:cNvPr id="30" name="Graphic 30"/>
                        <wps:cNvSpPr/>
                        <wps:spPr>
                          <a:xfrm>
                            <a:off x="3203346" y="3339274"/>
                            <a:ext cx="232410" cy="281940"/>
                          </a:xfrm>
                          <a:custGeom>
                            <a:avLst/>
                            <a:gdLst/>
                            <a:ahLst/>
                            <a:cxnLst/>
                            <a:rect l="l" t="t" r="r" b="b"/>
                            <a:pathLst>
                              <a:path w="232410" h="281940">
                                <a:moveTo>
                                  <a:pt x="231863" y="0"/>
                                </a:moveTo>
                                <a:lnTo>
                                  <a:pt x="168363" y="0"/>
                                </a:lnTo>
                                <a:lnTo>
                                  <a:pt x="168363" y="107950"/>
                                </a:lnTo>
                                <a:lnTo>
                                  <a:pt x="63512" y="107950"/>
                                </a:lnTo>
                                <a:lnTo>
                                  <a:pt x="63512" y="0"/>
                                </a:lnTo>
                                <a:lnTo>
                                  <a:pt x="0" y="0"/>
                                </a:lnTo>
                                <a:lnTo>
                                  <a:pt x="0" y="107950"/>
                                </a:lnTo>
                                <a:lnTo>
                                  <a:pt x="0" y="163830"/>
                                </a:lnTo>
                                <a:lnTo>
                                  <a:pt x="0" y="281940"/>
                                </a:lnTo>
                                <a:lnTo>
                                  <a:pt x="63512" y="281940"/>
                                </a:lnTo>
                                <a:lnTo>
                                  <a:pt x="63512" y="163830"/>
                                </a:lnTo>
                                <a:lnTo>
                                  <a:pt x="168363" y="163830"/>
                                </a:lnTo>
                                <a:lnTo>
                                  <a:pt x="168363" y="281940"/>
                                </a:lnTo>
                                <a:lnTo>
                                  <a:pt x="231863" y="281940"/>
                                </a:lnTo>
                                <a:lnTo>
                                  <a:pt x="231863" y="163830"/>
                                </a:lnTo>
                                <a:lnTo>
                                  <a:pt x="231863" y="107950"/>
                                </a:lnTo>
                                <a:lnTo>
                                  <a:pt x="231863"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1" name="Image 31"/>
                          <pic:cNvPicPr/>
                        </pic:nvPicPr>
                        <pic:blipFill>
                          <a:blip r:embed="rId28" cstate="print"/>
                          <a:stretch>
                            <a:fillRect/>
                          </a:stretch>
                        </pic:blipFill>
                        <pic:spPr>
                          <a:xfrm>
                            <a:off x="3468232" y="3433075"/>
                            <a:ext cx="171323" cy="187769"/>
                          </a:xfrm>
                          <a:prstGeom prst="rect">
                            <a:avLst/>
                          </a:prstGeom>
                        </pic:spPr>
                      </pic:pic>
                      <pic:pic xmlns:pic="http://schemas.openxmlformats.org/drawingml/2006/picture">
                        <pic:nvPicPr>
                          <pic:cNvPr id="32" name="Image 32"/>
                          <pic:cNvPicPr/>
                        </pic:nvPicPr>
                        <pic:blipFill>
                          <a:blip r:embed="rId29" cstate="print"/>
                          <a:stretch>
                            <a:fillRect/>
                          </a:stretch>
                        </pic:blipFill>
                        <pic:spPr>
                          <a:xfrm>
                            <a:off x="3664310" y="3433080"/>
                            <a:ext cx="155460" cy="187769"/>
                          </a:xfrm>
                          <a:prstGeom prst="rect">
                            <a:avLst/>
                          </a:prstGeom>
                        </pic:spPr>
                      </pic:pic>
                      <pic:pic xmlns:pic="http://schemas.openxmlformats.org/drawingml/2006/picture">
                        <pic:nvPicPr>
                          <pic:cNvPr id="33" name="Image 33"/>
                          <pic:cNvPicPr/>
                        </pic:nvPicPr>
                        <pic:blipFill>
                          <a:blip r:embed="rId30" cstate="print"/>
                          <a:stretch>
                            <a:fillRect/>
                          </a:stretch>
                        </pic:blipFill>
                        <pic:spPr>
                          <a:xfrm>
                            <a:off x="3856502" y="3431694"/>
                            <a:ext cx="166027" cy="191109"/>
                          </a:xfrm>
                          <a:prstGeom prst="rect">
                            <a:avLst/>
                          </a:prstGeom>
                        </pic:spPr>
                      </pic:pic>
                      <wps:wsp>
                        <wps:cNvPr id="34" name="Graphic 34"/>
                        <wps:cNvSpPr/>
                        <wps:spPr>
                          <a:xfrm>
                            <a:off x="4050626" y="3433076"/>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31" cstate="print"/>
                          <a:stretch>
                            <a:fillRect/>
                          </a:stretch>
                        </pic:blipFill>
                        <pic:spPr>
                          <a:xfrm>
                            <a:off x="4121095" y="3430314"/>
                            <a:ext cx="335086" cy="193598"/>
                          </a:xfrm>
                          <a:prstGeom prst="rect">
                            <a:avLst/>
                          </a:prstGeom>
                        </pic:spPr>
                      </pic:pic>
                      <pic:pic xmlns:pic="http://schemas.openxmlformats.org/drawingml/2006/picture">
                        <pic:nvPicPr>
                          <pic:cNvPr id="36" name="Image 36"/>
                          <pic:cNvPicPr/>
                        </pic:nvPicPr>
                        <pic:blipFill>
                          <a:blip r:embed="rId32" cstate="print"/>
                          <a:stretch>
                            <a:fillRect/>
                          </a:stretch>
                        </pic:blipFill>
                        <pic:spPr>
                          <a:xfrm>
                            <a:off x="4480933" y="3431691"/>
                            <a:ext cx="134835" cy="189153"/>
                          </a:xfrm>
                          <a:prstGeom prst="rect">
                            <a:avLst/>
                          </a:prstGeom>
                        </pic:spPr>
                      </pic:pic>
                      <pic:pic xmlns:pic="http://schemas.openxmlformats.org/drawingml/2006/picture">
                        <pic:nvPicPr>
                          <pic:cNvPr id="37" name="Image 37"/>
                          <pic:cNvPicPr/>
                        </pic:nvPicPr>
                        <pic:blipFill>
                          <a:blip r:embed="rId33" cstate="print"/>
                          <a:stretch>
                            <a:fillRect/>
                          </a:stretch>
                        </pic:blipFill>
                        <pic:spPr>
                          <a:xfrm>
                            <a:off x="4643038" y="3388795"/>
                            <a:ext cx="119519" cy="232054"/>
                          </a:xfrm>
                          <a:prstGeom prst="rect">
                            <a:avLst/>
                          </a:prstGeom>
                        </pic:spPr>
                      </pic:pic>
                      <wps:wsp>
                        <wps:cNvPr id="38" name="Graphic 38"/>
                        <wps:cNvSpPr/>
                        <wps:spPr>
                          <a:xfrm>
                            <a:off x="4791761" y="3433508"/>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20" y="34290"/>
                                </a:lnTo>
                                <a:lnTo>
                                  <a:pt x="115620"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9" name="Image 39"/>
                          <pic:cNvPicPr/>
                        </pic:nvPicPr>
                        <pic:blipFill>
                          <a:blip r:embed="rId34" cstate="print"/>
                          <a:stretch>
                            <a:fillRect/>
                          </a:stretch>
                        </pic:blipFill>
                        <pic:spPr>
                          <a:xfrm>
                            <a:off x="4932972" y="3430309"/>
                            <a:ext cx="128727" cy="193319"/>
                          </a:xfrm>
                          <a:prstGeom prst="rect">
                            <a:avLst/>
                          </a:prstGeom>
                        </pic:spPr>
                      </pic:pic>
                      <wps:wsp>
                        <wps:cNvPr id="40" name="Graphic 40"/>
                        <wps:cNvSpPr/>
                        <wps:spPr>
                          <a:xfrm>
                            <a:off x="2986100" y="1765388"/>
                            <a:ext cx="128270" cy="1852295"/>
                          </a:xfrm>
                          <a:custGeom>
                            <a:avLst/>
                            <a:gdLst/>
                            <a:ahLst/>
                            <a:cxnLst/>
                            <a:rect l="l" t="t" r="r" b="b"/>
                            <a:pathLst>
                              <a:path w="128270" h="1852295">
                                <a:moveTo>
                                  <a:pt x="128231" y="0"/>
                                </a:moveTo>
                                <a:lnTo>
                                  <a:pt x="0" y="0"/>
                                </a:lnTo>
                                <a:lnTo>
                                  <a:pt x="0" y="1852206"/>
                                </a:lnTo>
                                <a:lnTo>
                                  <a:pt x="128231" y="1852206"/>
                                </a:lnTo>
                                <a:lnTo>
                                  <a:pt x="128231" y="0"/>
                                </a:lnTo>
                                <a:close/>
                              </a:path>
                            </a:pathLst>
                          </a:custGeom>
                          <a:solidFill>
                            <a:srgbClr val="F9ED38"/>
                          </a:solidFill>
                        </wps:spPr>
                        <wps:bodyPr wrap="square" lIns="0" tIns="0" rIns="0" bIns="0" rtlCol="0">
                          <a:prstTxWarp prst="textNoShape">
                            <a:avLst/>
                          </a:prstTxWarp>
                          <a:noAutofit/>
                        </wps:bodyPr>
                      </wps:wsp>
                      <wps:wsp>
                        <wps:cNvPr id="41" name="Graphic 41"/>
                        <wps:cNvSpPr/>
                        <wps:spPr>
                          <a:xfrm>
                            <a:off x="1577556" y="1683511"/>
                            <a:ext cx="1337310" cy="1826895"/>
                          </a:xfrm>
                          <a:custGeom>
                            <a:avLst/>
                            <a:gdLst/>
                            <a:ahLst/>
                            <a:cxnLst/>
                            <a:rect l="l" t="t" r="r" b="b"/>
                            <a:pathLst>
                              <a:path w="1337310" h="1826895">
                                <a:moveTo>
                                  <a:pt x="897890" y="157480"/>
                                </a:moveTo>
                                <a:lnTo>
                                  <a:pt x="889863" y="107708"/>
                                </a:lnTo>
                                <a:lnTo>
                                  <a:pt x="867524" y="64477"/>
                                </a:lnTo>
                                <a:lnTo>
                                  <a:pt x="833437" y="30391"/>
                                </a:lnTo>
                                <a:lnTo>
                                  <a:pt x="790219" y="8026"/>
                                </a:lnTo>
                                <a:lnTo>
                                  <a:pt x="740435" y="0"/>
                                </a:lnTo>
                                <a:lnTo>
                                  <a:pt x="690651" y="8026"/>
                                </a:lnTo>
                                <a:lnTo>
                                  <a:pt x="647433" y="30391"/>
                                </a:lnTo>
                                <a:lnTo>
                                  <a:pt x="613346" y="64477"/>
                                </a:lnTo>
                                <a:lnTo>
                                  <a:pt x="590994" y="107708"/>
                                </a:lnTo>
                                <a:lnTo>
                                  <a:pt x="582968" y="157480"/>
                                </a:lnTo>
                                <a:lnTo>
                                  <a:pt x="590994" y="207264"/>
                                </a:lnTo>
                                <a:lnTo>
                                  <a:pt x="613346" y="250494"/>
                                </a:lnTo>
                                <a:lnTo>
                                  <a:pt x="647433" y="284568"/>
                                </a:lnTo>
                                <a:lnTo>
                                  <a:pt x="690651" y="306920"/>
                                </a:lnTo>
                                <a:lnTo>
                                  <a:pt x="740435" y="314947"/>
                                </a:lnTo>
                                <a:lnTo>
                                  <a:pt x="790219" y="306920"/>
                                </a:lnTo>
                                <a:lnTo>
                                  <a:pt x="833437" y="284568"/>
                                </a:lnTo>
                                <a:lnTo>
                                  <a:pt x="867524" y="250494"/>
                                </a:lnTo>
                                <a:lnTo>
                                  <a:pt x="889863" y="207264"/>
                                </a:lnTo>
                                <a:lnTo>
                                  <a:pt x="897890" y="157480"/>
                                </a:lnTo>
                                <a:close/>
                              </a:path>
                              <a:path w="1337310" h="1826895">
                                <a:moveTo>
                                  <a:pt x="1337246" y="283083"/>
                                </a:moveTo>
                                <a:lnTo>
                                  <a:pt x="827087" y="456831"/>
                                </a:lnTo>
                                <a:lnTo>
                                  <a:pt x="677735" y="482053"/>
                                </a:lnTo>
                                <a:lnTo>
                                  <a:pt x="708228" y="314947"/>
                                </a:lnTo>
                                <a:lnTo>
                                  <a:pt x="672045" y="407987"/>
                                </a:lnTo>
                                <a:lnTo>
                                  <a:pt x="639267" y="488556"/>
                                </a:lnTo>
                                <a:lnTo>
                                  <a:pt x="517740" y="509066"/>
                                </a:lnTo>
                                <a:lnTo>
                                  <a:pt x="283832" y="434670"/>
                                </a:lnTo>
                                <a:lnTo>
                                  <a:pt x="0" y="228511"/>
                                </a:lnTo>
                                <a:lnTo>
                                  <a:pt x="37909" y="263817"/>
                                </a:lnTo>
                                <a:lnTo>
                                  <a:pt x="75692" y="296900"/>
                                </a:lnTo>
                                <a:lnTo>
                                  <a:pt x="113385" y="327787"/>
                                </a:lnTo>
                                <a:lnTo>
                                  <a:pt x="151041" y="356450"/>
                                </a:lnTo>
                                <a:lnTo>
                                  <a:pt x="188709" y="382892"/>
                                </a:lnTo>
                                <a:lnTo>
                                  <a:pt x="226441" y="407111"/>
                                </a:lnTo>
                                <a:lnTo>
                                  <a:pt x="264287" y="429107"/>
                                </a:lnTo>
                                <a:lnTo>
                                  <a:pt x="302298" y="448881"/>
                                </a:lnTo>
                                <a:lnTo>
                                  <a:pt x="340525" y="466420"/>
                                </a:lnTo>
                                <a:lnTo>
                                  <a:pt x="379018" y="481736"/>
                                </a:lnTo>
                                <a:lnTo>
                                  <a:pt x="417817" y="494804"/>
                                </a:lnTo>
                                <a:lnTo>
                                  <a:pt x="456996" y="505637"/>
                                </a:lnTo>
                                <a:lnTo>
                                  <a:pt x="496582" y="514235"/>
                                </a:lnTo>
                                <a:lnTo>
                                  <a:pt x="536625" y="520598"/>
                                </a:lnTo>
                                <a:lnTo>
                                  <a:pt x="577189" y="524700"/>
                                </a:lnTo>
                                <a:lnTo>
                                  <a:pt x="618324" y="526567"/>
                                </a:lnTo>
                                <a:lnTo>
                                  <a:pt x="623100" y="526529"/>
                                </a:lnTo>
                                <a:lnTo>
                                  <a:pt x="606094" y="566318"/>
                                </a:lnTo>
                                <a:lnTo>
                                  <a:pt x="576046" y="632917"/>
                                </a:lnTo>
                                <a:lnTo>
                                  <a:pt x="547763" y="691997"/>
                                </a:lnTo>
                                <a:lnTo>
                                  <a:pt x="521081" y="744207"/>
                                </a:lnTo>
                                <a:lnTo>
                                  <a:pt x="495871" y="790194"/>
                                </a:lnTo>
                                <a:lnTo>
                                  <a:pt x="471995" y="830605"/>
                                </a:lnTo>
                                <a:lnTo>
                                  <a:pt x="449287" y="866101"/>
                                </a:lnTo>
                                <a:lnTo>
                                  <a:pt x="406844" y="924902"/>
                                </a:lnTo>
                                <a:lnTo>
                                  <a:pt x="367398" y="971765"/>
                                </a:lnTo>
                                <a:lnTo>
                                  <a:pt x="292874" y="1050480"/>
                                </a:lnTo>
                                <a:lnTo>
                                  <a:pt x="274320" y="1070800"/>
                                </a:lnTo>
                                <a:lnTo>
                                  <a:pt x="414159" y="1012126"/>
                                </a:lnTo>
                                <a:lnTo>
                                  <a:pt x="492925" y="961986"/>
                                </a:lnTo>
                                <a:lnTo>
                                  <a:pt x="539559" y="892860"/>
                                </a:lnTo>
                                <a:lnTo>
                                  <a:pt x="582980" y="777201"/>
                                </a:lnTo>
                                <a:lnTo>
                                  <a:pt x="572719" y="824611"/>
                                </a:lnTo>
                                <a:lnTo>
                                  <a:pt x="564261" y="872909"/>
                                </a:lnTo>
                                <a:lnTo>
                                  <a:pt x="557606" y="921969"/>
                                </a:lnTo>
                                <a:lnTo>
                                  <a:pt x="552767" y="971651"/>
                                </a:lnTo>
                                <a:lnTo>
                                  <a:pt x="549744" y="1021842"/>
                                </a:lnTo>
                                <a:lnTo>
                                  <a:pt x="548538" y="1072400"/>
                                </a:lnTo>
                                <a:lnTo>
                                  <a:pt x="549148" y="1123213"/>
                                </a:lnTo>
                                <a:lnTo>
                                  <a:pt x="551573" y="1174140"/>
                                </a:lnTo>
                                <a:lnTo>
                                  <a:pt x="555828" y="1225042"/>
                                </a:lnTo>
                                <a:lnTo>
                                  <a:pt x="561911" y="1275803"/>
                                </a:lnTo>
                                <a:lnTo>
                                  <a:pt x="569823" y="1326299"/>
                                </a:lnTo>
                                <a:lnTo>
                                  <a:pt x="579564" y="1376387"/>
                                </a:lnTo>
                                <a:lnTo>
                                  <a:pt x="591134" y="1425943"/>
                                </a:lnTo>
                                <a:lnTo>
                                  <a:pt x="604545" y="1474838"/>
                                </a:lnTo>
                                <a:lnTo>
                                  <a:pt x="619798" y="1522933"/>
                                </a:lnTo>
                                <a:lnTo>
                                  <a:pt x="636879" y="1570126"/>
                                </a:lnTo>
                                <a:lnTo>
                                  <a:pt x="655815" y="1616252"/>
                                </a:lnTo>
                                <a:lnTo>
                                  <a:pt x="676592" y="1661210"/>
                                </a:lnTo>
                                <a:lnTo>
                                  <a:pt x="699223" y="1704860"/>
                                </a:lnTo>
                                <a:lnTo>
                                  <a:pt x="723709" y="1747062"/>
                                </a:lnTo>
                                <a:lnTo>
                                  <a:pt x="750036" y="1787715"/>
                                </a:lnTo>
                                <a:lnTo>
                                  <a:pt x="778230" y="1826653"/>
                                </a:lnTo>
                                <a:lnTo>
                                  <a:pt x="635406" y="1484071"/>
                                </a:lnTo>
                                <a:lnTo>
                                  <a:pt x="580504" y="1212418"/>
                                </a:lnTo>
                                <a:lnTo>
                                  <a:pt x="606971" y="869950"/>
                                </a:lnTo>
                                <a:lnTo>
                                  <a:pt x="669798" y="525589"/>
                                </a:lnTo>
                                <a:lnTo>
                                  <a:pt x="702487" y="523544"/>
                                </a:lnTo>
                                <a:lnTo>
                                  <a:pt x="745617" y="518642"/>
                                </a:lnTo>
                                <a:lnTo>
                                  <a:pt x="789508" y="511492"/>
                                </a:lnTo>
                                <a:lnTo>
                                  <a:pt x="834212" y="502081"/>
                                </a:lnTo>
                                <a:lnTo>
                                  <a:pt x="879792" y="490410"/>
                                </a:lnTo>
                                <a:lnTo>
                                  <a:pt x="926287" y="476465"/>
                                </a:lnTo>
                                <a:lnTo>
                                  <a:pt x="973747" y="460260"/>
                                </a:lnTo>
                                <a:lnTo>
                                  <a:pt x="1022223" y="441782"/>
                                </a:lnTo>
                                <a:lnTo>
                                  <a:pt x="1071765" y="421030"/>
                                </a:lnTo>
                                <a:lnTo>
                                  <a:pt x="1122426" y="397992"/>
                                </a:lnTo>
                                <a:lnTo>
                                  <a:pt x="1174254" y="372694"/>
                                </a:lnTo>
                                <a:lnTo>
                                  <a:pt x="1227302" y="345109"/>
                                </a:lnTo>
                                <a:lnTo>
                                  <a:pt x="1281607" y="315239"/>
                                </a:lnTo>
                                <a:lnTo>
                                  <a:pt x="1337246" y="283083"/>
                                </a:lnTo>
                                <a:close/>
                              </a:path>
                            </a:pathLst>
                          </a:custGeom>
                          <a:solidFill>
                            <a:srgbClr val="130C15"/>
                          </a:solidFill>
                        </wps:spPr>
                        <wps:bodyPr wrap="square" lIns="0" tIns="0" rIns="0" bIns="0" rtlCol="0">
                          <a:prstTxWarp prst="textNoShape">
                            <a:avLst/>
                          </a:prstTxWarp>
                          <a:noAutofit/>
                        </wps:bodyPr>
                      </wps:wsp>
                      <wps:wsp>
                        <wps:cNvPr id="42" name="Graphic 42"/>
                        <wps:cNvSpPr/>
                        <wps:spPr>
                          <a:xfrm>
                            <a:off x="3175" y="3175"/>
                            <a:ext cx="6633209" cy="9765030"/>
                          </a:xfrm>
                          <a:custGeom>
                            <a:avLst/>
                            <a:gdLst/>
                            <a:ahLst/>
                            <a:cxnLst/>
                            <a:rect l="l" t="t" r="r" b="b"/>
                            <a:pathLst>
                              <a:path w="6633209" h="9765030">
                                <a:moveTo>
                                  <a:pt x="1108798" y="3837584"/>
                                </a:moveTo>
                                <a:lnTo>
                                  <a:pt x="5524093" y="3837584"/>
                                </a:lnTo>
                                <a:lnTo>
                                  <a:pt x="5524093" y="1463484"/>
                                </a:lnTo>
                                <a:lnTo>
                                  <a:pt x="1108798" y="1463484"/>
                                </a:lnTo>
                                <a:lnTo>
                                  <a:pt x="1108798" y="3837584"/>
                                </a:lnTo>
                                <a:close/>
                              </a:path>
                              <a:path w="6633209" h="9765030">
                                <a:moveTo>
                                  <a:pt x="0" y="9764903"/>
                                </a:moveTo>
                                <a:lnTo>
                                  <a:pt x="6632905" y="9764903"/>
                                </a:lnTo>
                                <a:lnTo>
                                  <a:pt x="6632905" y="0"/>
                                </a:lnTo>
                                <a:lnTo>
                                  <a:pt x="0" y="0"/>
                                </a:lnTo>
                                <a:lnTo>
                                  <a:pt x="0" y="9764903"/>
                                </a:lnTo>
                                <a:close/>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v:group id="Group 1" style="position:absolute;margin-left:36.25pt;margin-top:36.25pt;width:522.8pt;height:769.4pt;z-index:-15931904;mso-wrap-distance-left:0;mso-wrap-distance-right:0;mso-position-horizontal-relative:page;mso-position-vertical-relative:page" coordsize="66395,97713"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" w14:anchorId="29548F9A">
                <v:shape id="Graphic 2" style="position:absolute;left:31899;top:17753;width:2235;height:2908;visibility:visible;mso-wrap-style:square;v-text-anchor:top" coordsize="223520,290830" o:spid="_x0000_s1027" fillcolor="#e92527" stroked="f" path="m153746,l105028,6285,62808,24822,29572,55130,7807,96728,,149136r5994,45487l23882,233494r29640,30248l94770,283361r52715,6986l171399,289218r20471,-2891l208108,282417r11220,-4186l210134,228104r-11059,3725l185904,234735r-14427,1890l156654,237299r-37820,-6431l90608,212490,72954,183539,66852,145389r6919,-41000l92754,75296,121138,57955r35122,-5746l172542,53080r14362,2322l199310,58740r10417,3921l223100,12534,212146,7929,196567,3914,176916,1076,1537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3" style="position:absolute;left:34336;top:18699;width:1806;height:194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">
                  <v:imagedata o:title="" r:id="rId35"/>
                </v:shape>
                <v:shape id="Image 4" style="position:absolute;left:36420;top:18733;width:1554;height:187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">
                  <v:imagedata o:title="" r:id="rId36"/>
                </v:shape>
                <v:shape id="Image 5" style="position:absolute;left:38269;top:18705;width:1287;height:193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">
                  <v:imagedata o:title="" r:id="rId37"/>
                </v:shape>
                <v:shape id="Graphic 6" style="position:absolute;left:31920;top:18733;width:11386;height:5823;visibility:visible;mso-wrap-style:square;v-text-anchor:top" coordsize="1138555,582295" o:spid="_x0000_s1031" fillcolor="#e92527" stroked="f" path="m193014,494576l175310,444601,120319,410603,96647,401104,80416,392315r-9335,-9563l68084,370903r2528,-10236l78219,352005r12789,-6007l109029,343750r19075,1321l144399,348399r13233,4343l167525,357124r14199,-50966l167970,300583r-16383,-4508l132321,293065r-22454,-1105l65379,298386,31851,316128,10693,342887,3327,376339r5563,27978l24650,427202r24511,18352l81038,459892r21666,8611l117348,477342r8305,9931l128270,499173r-2871,12522l116878,521309r-13996,6172l83553,529653,63411,528142,44335,524179,27216,518553,12941,512114,,564337r14643,6451l33782,576402r22199,3975l79794,581888r50292,-6998l165392,555929r20802,-27800l193014,494576xem912317,152819r-77165,l835152,108369r69088,l904240,74079r-69088,l835152,34709r73279,l908431,419r-115634,l792797,34709r,39370l792797,108369r,44450l792797,188379r119520,l912317,152819xem983894,12r-42342,l941552,187769r42342,l983894,12xem1137945,152400r-74663,l1063282,r-42342,l1020940,152400r,35560l113794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">
                  <v:path arrowok="t"/>
                </v:shape>
                <v:shape id="Image 7" style="position:absolute;left:34193;top:22632;width:1532;height:1908;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">
                  <v:imagedata o:title="" r:id="rId38"/>
                </v:shape>
                <v:shape id="Image 8" style="position:absolute;left:36093;top:22618;width:1348;height:189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">
                  <v:imagedata o:title="" r:id="rId39"/>
                </v:shape>
                <v:shape id="Image 9" style="position:absolute;left:39198;top:22618;width:1418;height:1892;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">
                  <v:imagedata o:title="" r:id="rId40"/>
                </v:shape>
                <v:shape id="Image 10" style="position:absolute;left:37714;top:22189;width:1195;height:2321;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">
                  <v:imagedata o:title="" r:id="rId41"/>
                </v:shape>
                <v:shape id="Graphic 11" style="position:absolute;left:40852;top:22632;width:1994;height:1886;visibility:visible;mso-wrap-style:square;v-text-anchor:top" coordsize="199390,188595" o:spid="_x0000_s1036" fillcolor="#e92527" stroked="f" path="m42341,l,,,187769r42341,l42341,xem198894,152831r-77165,l121729,108381r69075,l190804,74091r-69075,l121729,34721r73254,l194983,431r-115621,l79362,34721r,39370l79362,108381r,44450l79362,188391r119532,l198894,1528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">
                  <v:path arrowok="t"/>
                </v:shape>
                <v:shape id="Image 12" style="position:absolute;left:43131;top:22632;width:1532;height:1908;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">
                  <v:imagedata o:title="" r:id="rId42"/>
                </v:shape>
                <v:shape id="Image 13" style="position:absolute;left:45030;top:22618;width:1418;height:1892;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">
                  <v:imagedata o:title="" r:id="rId43"/>
                </v:shape>
                <v:shape id="Graphic 14" style="position:absolute;left:32029;top:25593;width:2337;height:2820;visibility:visible;mso-wrap-style:square;v-text-anchor:top" coordsize="233679,281940" o:spid="_x0000_s1039" fillcolor="#e92527" stroked="f" path="m233095,l174625,r,81902l174878,113055r837,29781l177255,171599r2361,28095l178803,199694,157232,150664,132842,103187,74371,,,,,281584r58470,l58309,163421r-513,-31397l56890,102192,55549,73533r1677,l80410,124342r25698,48619l166268,281584r66827,l2330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">
                  <v:path arrowok="t"/>
                </v:shape>
                <v:shape id="Image 15" style="position:absolute;left:34686;top:26532;width:3031;height:1880;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">
                  <v:imagedata o:title="" r:id="rId44"/>
                </v:shape>
                <v:shape id="Graphic 16" style="position:absolute;left:37945;top:26532;width:425;height:1879;visibility:visible;mso-wrap-style:square;v-text-anchor:top" coordsize="42545,187960" o:spid="_x0000_s1041"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">
                  <v:path arrowok="t"/>
                </v:shape>
                <v:shape id="Image 17" style="position:absolute;left:38649;top:26498;width:1806;height:1942;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">
                  <v:imagedata o:title="" r:id="rId45"/>
                </v:shape>
                <v:shape id="Image 18" style="position:absolute;left:40733;top:26532;width:1554;height:1877;visibility:visible;mso-wrap-style:square" o:spid="_x0000_s10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">
                  <v:imagedata o:title="" r:id="rId46"/>
                </v:shape>
                <v:shape id="Image 19" style="position:absolute;left:42521;top:26532;width:1713;height:1877;visibility:visible;mso-wrap-style:square" o:spid="_x0000_s10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">
                  <v:imagedata o:title="" r:id="rId47"/>
                </v:shape>
                <v:shape id="Graphic 20" style="position:absolute;left:44484;top:26532;width:1175;height:1879;visibility:visible;mso-wrap-style:square;v-text-anchor:top" coordsize="117475,187960" o:spid="_x0000_s1045" fillcolor="#e92527" stroked="f" path="m117005,152400r-74664,l42341,,,,,152400r,35560l11700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">
                  <v:path arrowok="t"/>
                </v:shape>
                <v:shape id="Image 21" style="position:absolute;left:46366;top:26629;width:1269;height:1808;visibility:visible;mso-wrap-style:square" o:spid="_x0000_s10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">
                  <v:imagedata o:title="" r:id="rId48"/>
                </v:shape>
                <v:shape id="Image 22" style="position:absolute;left:47860;top:27153;width:2249;height:1284;visibility:visible;mso-wrap-style:square" o:spid="_x0000_s10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">
                  <v:imagedata o:title="" r:id="rId49"/>
                </v:shape>
                <v:shape id="Graphic 23" style="position:absolute;left:32029;top:29472;width:3537;height:2845;visibility:visible;mso-wrap-style:square;v-text-anchor:top" coordsize="353695,284480" o:spid="_x0000_s1048" fillcolor="#e92527" stroked="f" path="m202196,87731l200088,67919,194056,50139r-953,-1524l193014,48463,184569,34861,172110,22567,156260,12700,139103,6489r,83338l135318,108927r-10884,14326l107200,132245r-22834,3124l74764,135369r-6248,-419l63068,133692r,-83146l67297,49695r5753,-661l80289,48615r8687,-152l110388,51282r15723,8154l135801,72440r3302,17387l139103,6489r-2337,-851l113423,1409,86055,,58978,444,35814,1676,16256,3530,,5854,,283667r63068,l63068,182575r5854,1244l76441,184251r8369,l136499,176936r39789,-22352l190703,135369r4965,-9665l200558,107645r1638,-19914xem353326,248716r-77165,l276161,204266r69088,l345249,169976r-69088,l276161,130606r73279,l349440,96316r-115633,l233807,130606r,39370l233807,204266r,44450l233807,284276r119519,l353326,2487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">
                  <v:path arrowok="t"/>
                </v:shape>
                <v:shape id="Image 24" style="position:absolute;left:35852;top:30403;width:2866;height:1934;visibility:visible;mso-wrap-style:square" o:spid="_x0000_s10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">
                  <v:imagedata o:title="" r:id="rId50"/>
                </v:shape>
                <v:shape id="Image 25" style="position:absolute;left:38921;top:30397;width:1805;height:1942;visibility:visible;mso-wrap-style:square" o:spid="_x0000_s10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">
                  <v:imagedata o:title="" r:id="rId51"/>
                </v:shape>
                <v:shape id="Image 26" style="position:absolute;left:41004;top:30431;width:1555;height:1878;visibility:visible;mso-wrap-style:square" o:spid="_x0000_s10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">
                  <v:imagedata o:title="" r:id="rId52"/>
                </v:shape>
                <v:shape id="Image 27" style="position:absolute;left:42926;top:30431;width:1555;height:1878;visibility:visible;mso-wrap-style:square" o:spid="_x0000_s10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">
                  <v:imagedata o:title="" r:id="rId53"/>
                </v:shape>
                <v:shape id="Graphic 28" style="position:absolute;left:44851;top:30435;width:1200;height:1880;visibility:visible;mso-wrap-style:square;v-text-anchor:top" coordsize="120014,187960" o:spid="_x0000_s1053" fillcolor="#e92527" stroked="f" path="m119519,152400r-77165,l42354,107950r69088,l111442,73660r-69088,l42354,34290r73279,l115633,,,,,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">
                  <v:path arrowok="t"/>
                </v:shape>
                <v:shape id="Image 29" style="position:absolute;left:46263;top:30403;width:1287;height:1934;visibility:visible;mso-wrap-style:square" o:spid="_x0000_s10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">
                  <v:imagedata o:title="" r:id="rId54"/>
                </v:shape>
                <v:shape id="Graphic 30" style="position:absolute;left:32033;top:33392;width:2324;height:2820;visibility:visible;mso-wrap-style:square;v-text-anchor:top" coordsize="232410,281940" o:spid="_x0000_s1055" fillcolor="#e92527" stroked="f" path="m231863,l168363,r,107950l63512,107950,63512,,,,,107950r,55880l,281940r63512,l63512,163830r104851,l168363,281940r63500,l231863,163830r,-55880l2318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">
                  <v:path arrowok="t"/>
                </v:shape>
                <v:shape id="Image 31" style="position:absolute;left:34682;top:34330;width:1713;height:1878;visibility:visible;mso-wrap-style:square" o:spid="_x0000_s10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">
                  <v:imagedata o:title="" r:id="rId55"/>
                </v:shape>
                <v:shape id="Image 32" style="position:absolute;left:36643;top:34330;width:1554;height:1878;visibility:visible;mso-wrap-style:square" o:spid="_x0000_s10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">
                  <v:imagedata o:title="" r:id="rId56"/>
                </v:shape>
                <v:shape id="Image 33" style="position:absolute;left:38565;top:34316;width:1660;height:1912;visibility:visible;mso-wrap-style:square" o:spid="_x0000_s10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">
                  <v:imagedata o:title="" r:id="rId57"/>
                </v:shape>
                <v:shape id="Graphic 34" style="position:absolute;left:40506;top:34330;width:425;height:1880;visibility:visible;mso-wrap-style:square;v-text-anchor:top" coordsize="42545,187960" o:spid="_x0000_s1059"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">
                  <v:path arrowok="t"/>
                </v:shape>
                <v:shape id="Image 35" style="position:absolute;left:41210;top:34303;width:3351;height:1936;visibility:visible;mso-wrap-style:square" o:spid="_x0000_s10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">
                  <v:imagedata o:title="" r:id="rId58"/>
                </v:shape>
                <v:shape id="Image 36" style="position:absolute;left:44809;top:34316;width:1348;height:1892;visibility:visible;mso-wrap-style:square" o:spid="_x0000_s10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">
                  <v:imagedata o:title="" r:id="rId59"/>
                </v:shape>
                <v:shape id="Image 37" style="position:absolute;left:46430;top:33887;width:1195;height:2321;visibility:visible;mso-wrap-style:square" o:spid="_x0000_s10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">
                  <v:imagedata o:title="" r:id="rId60"/>
                </v:shape>
                <v:shape id="Graphic 38" style="position:absolute;left:47917;top:34335;width:1200;height:1879;visibility:visible;mso-wrap-style:square;v-text-anchor:top" coordsize="120014,187960" o:spid="_x0000_s1063" fillcolor="#e92527" stroked="f" path="m119519,152400r-77165,l42354,107950r69088,l111442,73660r-69088,l42354,34290r73266,l115620,,,,,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">
                  <v:path arrowok="t"/>
                </v:shape>
                <v:shape id="Image 39" style="position:absolute;left:49329;top:34303;width:1287;height:1933;visibility:visible;mso-wrap-style:square" o:spid="_x0000_s10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">
                  <v:imagedata o:title="" r:id="rId61"/>
                </v:shape>
                <v:shape id="Graphic 40" style="position:absolute;left:29861;top:17653;width:1282;height:18523;visibility:visible;mso-wrap-style:square;v-text-anchor:top" coordsize="128270,1852295" o:spid="_x0000_s1065" fillcolor="#f9ed38" stroked="f" path="m128231,l,,,1852206r128231,l128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">
                  <v:path arrowok="t"/>
                </v:shape>
                <v:shape id="Graphic 41" style="position:absolute;left:15775;top:16835;width:13373;height:18269;visibility:visible;mso-wrap-style:square;v-text-anchor:top" coordsize="1337310,1826895" o:spid="_x0000_s1066" fillcolor="#130c15" stroked="f" path="m897890,157480r-8027,-49772l867524,64477,833437,30391,790219,8026,740435,,690651,8026,647433,30391,613346,64477r-22352,43231l582968,157480r8026,49784l613346,250494r34087,34074l690651,306920r49784,8027l790219,306920r43218,-22352l867524,250494r22339,-43230l897890,157480xem1337246,283083l827087,456831,677735,482053,708228,314947r-36183,93040l639267,488556,517740,509066,283832,434670,,228511r37909,35306l75692,296900r37693,30887l151041,356450r37668,26442l226441,407111r37846,21996l302298,448881r38227,17539l379018,481736r38799,13068l456996,505637r39586,8598l536625,520598r40564,4102l618324,526567r4776,-38l606094,566318r-30048,66599l547763,691997r-26682,52210l495871,790194r-23876,40411l449287,866101r-42443,58801l367398,971765r-74524,78715l274320,1070800r139839,-58674l492925,961986r46634,-69126l582980,777201r-10261,47410l564261,872909r-6655,49060l552767,971651r-3023,50191l548538,1072400r610,50813l551573,1174140r4255,50902l561911,1275803r7912,50496l579564,1376387r11570,49556l604545,1474838r15253,48095l636879,1570126r18936,46126l676592,1661210r22631,43650l723709,1747062r26327,40653l778230,1826653,635406,1484071,580504,1212418,606971,869950,669798,525589r32689,-2045l745617,518642r43891,-7150l834212,502081r45580,-11671l926287,476465r47460,-16205l1022223,441782r49542,-20752l1122426,397992r51828,-25298l1227302,345109r54305,-29870l1337246,2830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">
                  <v:path arrowok="t"/>
                </v:shape>
                <v:shape id="Graphic 42" style="position:absolute;left:31;top:31;width:66332;height:97651;visibility:visible;mso-wrap-style:square;v-text-anchor:top" coordsize="6633209,9765030" o:spid="_x0000_s1067" filled="f" strokeweight=".5pt" path="m1108798,3837584r4415295,l5524093,1463484r-4415295,l1108798,3837584xem,9764903r6632905,l6632905,,,,,97649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">
                  <v:path arrowok="t"/>
                </v:shape>
                <w10:wrap anchorx="page" anchory="page"/>
              </v:group>
            </w:pict>
          </mc:Fallback>
        </mc:AlternateContent>
      </w:r>
    </w:p>
    <w:p w14:paraId="58F257C9" w14:textId="77777777" w:rsidR="00642BA6" w:rsidRDefault="00642BA6">
      <w:pPr>
        <w:pStyle w:val="Corpsdetexte"/>
        <w:rPr>
          <w:rFonts w:ascii="Times New Roman"/>
          <w:sz w:val="64"/>
        </w:rPr>
      </w:pPr>
    </w:p>
    <w:p w14:paraId="641E968E" w14:textId="77777777" w:rsidR="00642BA6" w:rsidRDefault="00642BA6">
      <w:pPr>
        <w:pStyle w:val="Corpsdetexte"/>
        <w:rPr>
          <w:rFonts w:ascii="Times New Roman"/>
          <w:sz w:val="64"/>
        </w:rPr>
      </w:pPr>
    </w:p>
    <w:p w14:paraId="0482ABF1" w14:textId="77777777" w:rsidR="00642BA6" w:rsidRDefault="00642BA6">
      <w:pPr>
        <w:pStyle w:val="Corpsdetexte"/>
        <w:rPr>
          <w:rFonts w:ascii="Times New Roman"/>
          <w:sz w:val="64"/>
        </w:rPr>
      </w:pPr>
    </w:p>
    <w:p w14:paraId="240AF4AD" w14:textId="77777777" w:rsidR="00642BA6" w:rsidRDefault="00642BA6">
      <w:pPr>
        <w:pStyle w:val="Corpsdetexte"/>
        <w:rPr>
          <w:rFonts w:ascii="Times New Roman"/>
          <w:sz w:val="64"/>
        </w:rPr>
      </w:pPr>
    </w:p>
    <w:p w14:paraId="53594632" w14:textId="77777777" w:rsidR="00642BA6" w:rsidRDefault="00642BA6">
      <w:pPr>
        <w:pStyle w:val="Corpsdetexte"/>
        <w:rPr>
          <w:rFonts w:ascii="Times New Roman"/>
          <w:sz w:val="64"/>
        </w:rPr>
      </w:pPr>
    </w:p>
    <w:p w14:paraId="22E6D298" w14:textId="77777777" w:rsidR="00642BA6" w:rsidRDefault="00642BA6">
      <w:pPr>
        <w:pStyle w:val="Corpsdetexte"/>
        <w:rPr>
          <w:rFonts w:ascii="Times New Roman"/>
          <w:sz w:val="64"/>
        </w:rPr>
      </w:pPr>
    </w:p>
    <w:p w14:paraId="0C29D050" w14:textId="495136A9" w:rsidR="00642BA6" w:rsidRDefault="006E78FD">
      <w:pPr>
        <w:pStyle w:val="Corpsdetexte"/>
        <w:spacing w:before="278"/>
        <w:rPr>
          <w:rFonts w:ascii="Times New Roman"/>
          <w:color w:val="FF0000"/>
          <w:sz w:val="32"/>
          <w:szCs w:val="32"/>
          <w:u w:val="single"/>
          <w:lang w:val="nl-BE"/>
        </w:rPr>
      </w:pPr>
      <w:proofErr w:type="spellStart"/>
      <w:r w:rsidRPr="006E78FD">
        <w:rPr>
          <w:rFonts w:ascii="Times New Roman"/>
          <w:color w:val="FF0000"/>
          <w:sz w:val="32"/>
          <w:szCs w:val="32"/>
          <w:u w:val="single"/>
          <w:lang w:val="nl-BE"/>
        </w:rPr>
        <w:t>Deepl</w:t>
      </w:r>
      <w:proofErr w:type="spellEnd"/>
      <w:r w:rsidRPr="006E78FD">
        <w:rPr>
          <w:rFonts w:ascii="Times New Roman"/>
          <w:color w:val="FF0000"/>
          <w:sz w:val="32"/>
          <w:szCs w:val="32"/>
          <w:u w:val="single"/>
          <w:lang w:val="nl-BE"/>
        </w:rPr>
        <w:t>-vertaling zonder nalezing</w:t>
      </w:r>
    </w:p>
    <w:p w14:paraId="1739CC33" w14:textId="77777777" w:rsidR="006E78FD" w:rsidRPr="006E78FD" w:rsidRDefault="006E78FD">
      <w:pPr>
        <w:pStyle w:val="Corpsdetexte"/>
        <w:spacing w:before="278"/>
        <w:rPr>
          <w:rFonts w:ascii="Times New Roman"/>
          <w:color w:val="FF0000"/>
          <w:sz w:val="32"/>
          <w:szCs w:val="32"/>
          <w:u w:val="single"/>
          <w:lang w:val="nl-BE"/>
        </w:rPr>
      </w:pPr>
    </w:p>
    <w:p w14:paraId="3B293E4A" w14:textId="4ACB3C17" w:rsidR="00642BA6" w:rsidRPr="006E78FD" w:rsidRDefault="006E78FD">
      <w:pPr>
        <w:pStyle w:val="Titre"/>
        <w:rPr>
          <w:u w:val="none"/>
          <w:lang w:val="nl-BE"/>
        </w:rPr>
      </w:pPr>
      <w:r>
        <w:rPr>
          <w:spacing w:val="-2"/>
          <w:lang w:val="nl-BE"/>
        </w:rPr>
        <w:t>P</w:t>
      </w:r>
      <w:r w:rsidR="00993117">
        <w:rPr>
          <w:spacing w:val="-2"/>
          <w:lang w:val="nl-BE"/>
        </w:rPr>
        <w:t>OSITIENOTA</w:t>
      </w:r>
    </w:p>
    <w:p w14:paraId="4D05211A" w14:textId="77777777" w:rsidR="0009388C" w:rsidRPr="006E78FD" w:rsidRDefault="0009388C" w:rsidP="0064795E">
      <w:pPr>
        <w:pStyle w:val="Corpsdetexte"/>
        <w:jc w:val="center"/>
        <w:rPr>
          <w:rFonts w:ascii="Arial"/>
          <w:b/>
          <w:sz w:val="44"/>
          <w:lang w:val="nl-BE"/>
        </w:rPr>
      </w:pPr>
    </w:p>
    <w:p w14:paraId="52B89BE5" w14:textId="10D8175E" w:rsidR="00FF22F3" w:rsidRPr="006E78FD" w:rsidRDefault="008F56E0" w:rsidP="0064795E">
      <w:pPr>
        <w:pStyle w:val="Corpsdetexte"/>
        <w:jc w:val="center"/>
        <w:rPr>
          <w:rFonts w:ascii="Arial" w:hAnsi="Arial" w:cs="Arial"/>
          <w:b/>
          <w:sz w:val="44"/>
          <w:lang w:val="nl-BE"/>
        </w:rPr>
      </w:pPr>
      <w:r w:rsidRPr="006E78FD">
        <w:rPr>
          <w:rFonts w:ascii="Arial"/>
          <w:b/>
          <w:sz w:val="44"/>
          <w:lang w:val="nl-BE"/>
        </w:rPr>
        <w:t>Kunstmatige intelligentie en gezond</w:t>
      </w:r>
      <w:r w:rsidRPr="006E78FD">
        <w:rPr>
          <w:rFonts w:ascii="Arial" w:hAnsi="Arial" w:cs="Arial"/>
          <w:b/>
          <w:sz w:val="44"/>
          <w:lang w:val="nl-BE"/>
        </w:rPr>
        <w:t>heids</w:t>
      </w:r>
      <w:r w:rsidRPr="006E78FD">
        <w:rPr>
          <w:rFonts w:ascii="Arial"/>
          <w:b/>
          <w:sz w:val="44"/>
          <w:lang w:val="nl-BE"/>
        </w:rPr>
        <w:t>zorg</w:t>
      </w:r>
      <w:r w:rsidR="00FF22F3" w:rsidRPr="006E78FD">
        <w:rPr>
          <w:rFonts w:ascii="Arial" w:hAnsi="Arial" w:cs="Arial"/>
          <w:b/>
          <w:sz w:val="44"/>
          <w:lang w:val="nl-BE"/>
        </w:rPr>
        <w:t xml:space="preserve">: </w:t>
      </w:r>
    </w:p>
    <w:p w14:paraId="7F33E835" w14:textId="5C1F2297" w:rsidR="00642BA6" w:rsidRPr="006E78FD" w:rsidRDefault="00FF22F3" w:rsidP="0064795E">
      <w:pPr>
        <w:pStyle w:val="Corpsdetexte"/>
        <w:jc w:val="center"/>
        <w:rPr>
          <w:rFonts w:ascii="Arial"/>
          <w:b/>
          <w:sz w:val="44"/>
          <w:lang w:val="nl-BE"/>
        </w:rPr>
      </w:pPr>
      <w:r w:rsidRPr="006E78FD">
        <w:rPr>
          <w:rFonts w:ascii="Arial" w:hAnsi="Arial" w:cs="Arial"/>
          <w:b/>
          <w:sz w:val="44"/>
          <w:lang w:val="nl-BE"/>
        </w:rPr>
        <w:t xml:space="preserve">de kwestie van </w:t>
      </w:r>
      <w:r w:rsidR="00AF4B60" w:rsidRPr="006E78FD">
        <w:rPr>
          <w:rFonts w:ascii="Arial" w:hAnsi="Arial" w:cs="Arial"/>
          <w:b/>
          <w:sz w:val="44"/>
          <w:lang w:val="nl-BE"/>
        </w:rPr>
        <w:t>de</w:t>
      </w:r>
      <w:r w:rsidRPr="006E78FD">
        <w:rPr>
          <w:rFonts w:ascii="Arial" w:hAnsi="Arial" w:cs="Arial"/>
          <w:b/>
          <w:sz w:val="44"/>
          <w:lang w:val="nl-BE"/>
        </w:rPr>
        <w:t xml:space="preserve"> mensenrechten</w:t>
      </w:r>
    </w:p>
    <w:p w14:paraId="59C235A5" w14:textId="644E4606" w:rsidR="00642BA6" w:rsidRPr="006E78FD" w:rsidRDefault="00237B99" w:rsidP="00993117">
      <w:pPr>
        <w:spacing w:line="249" w:lineRule="auto"/>
        <w:ind w:left="3408" w:right="1994" w:hanging="1414"/>
        <w:jc w:val="center"/>
        <w:rPr>
          <w:rFonts w:ascii="Arial MT" w:hAnsi="Arial MT"/>
          <w:sz w:val="40"/>
          <w:lang w:val="nl-BE"/>
        </w:rPr>
      </w:pPr>
      <w:r w:rsidRPr="006E78FD">
        <w:rPr>
          <w:rFonts w:ascii="Arial MT" w:hAnsi="Arial MT"/>
          <w:sz w:val="40"/>
          <w:lang w:val="nl-BE"/>
        </w:rPr>
        <w:t xml:space="preserve">Goedgekeurd tijdens de </w:t>
      </w:r>
      <w:r w:rsidR="00993117">
        <w:rPr>
          <w:rFonts w:ascii="Arial MT" w:hAnsi="Arial MT"/>
          <w:sz w:val="40"/>
          <w:lang w:val="nl-BE"/>
        </w:rPr>
        <w:t>p</w:t>
      </w:r>
      <w:r w:rsidRPr="006E78FD">
        <w:rPr>
          <w:rFonts w:ascii="Arial MT" w:hAnsi="Arial MT"/>
          <w:sz w:val="40"/>
          <w:lang w:val="nl-BE"/>
        </w:rPr>
        <w:t xml:space="preserve">lenaire vergadering van </w:t>
      </w:r>
      <w:r w:rsidR="0064795E" w:rsidRPr="006E78FD">
        <w:rPr>
          <w:rFonts w:ascii="Arial MT" w:hAnsi="Arial MT"/>
          <w:sz w:val="40"/>
          <w:highlight w:val="yellow"/>
          <w:lang w:val="nl-BE"/>
        </w:rPr>
        <w:t>xx/xx/</w:t>
      </w:r>
      <w:proofErr w:type="spellStart"/>
      <w:r w:rsidR="0064795E" w:rsidRPr="006E78FD">
        <w:rPr>
          <w:rFonts w:ascii="Arial MT" w:hAnsi="Arial MT"/>
          <w:sz w:val="40"/>
          <w:highlight w:val="yellow"/>
          <w:lang w:val="nl-BE"/>
        </w:rPr>
        <w:t>xxxx</w:t>
      </w:r>
      <w:proofErr w:type="spellEnd"/>
    </w:p>
    <w:p w14:paraId="265A2AC1" w14:textId="77777777" w:rsidR="00642BA6" w:rsidRPr="006E78FD" w:rsidRDefault="00642BA6">
      <w:pPr>
        <w:spacing w:line="249" w:lineRule="auto"/>
        <w:rPr>
          <w:rFonts w:ascii="Arial MT" w:hAnsi="Arial MT"/>
          <w:sz w:val="40"/>
          <w:lang w:val="nl-BE"/>
        </w:rPr>
      </w:pPr>
    </w:p>
    <w:p w14:paraId="51CA6180" w14:textId="36D683E4" w:rsidR="00FF22F3" w:rsidRPr="006E78FD" w:rsidRDefault="00FF22F3" w:rsidP="00FF22F3">
      <w:pPr>
        <w:pStyle w:val="Corpsdetexte"/>
        <w:jc w:val="both"/>
        <w:rPr>
          <w:ins w:id="0" w:author="Duchenne Véronique" w:date="2025-08-13T08:29:00Z" w16du:dateUtc="2025-08-13T08:29:15Z"/>
          <w:lang w:val="nl-BE"/>
        </w:rPr>
      </w:pPr>
      <w:commentRangeStart w:id="1"/>
      <w:ins w:id="2" w:author="Duchenne Véronique" w:date="2025-08-13T08:27:00Z">
        <w:r w:rsidRPr="006E78FD">
          <w:rPr>
            <w:lang w:val="nl-BE"/>
          </w:rPr>
          <w:t xml:space="preserve">Zouden al deze aspecten niet opnieuw moeten worden geanalyseerd, vanaf het maken van </w:t>
        </w:r>
      </w:ins>
      <w:ins w:id="3" w:author="Duchenne Véronique" w:date="2025-08-13T08:28:00Z">
        <w:r w:rsidRPr="006E78FD">
          <w:rPr>
            <w:lang w:val="nl-BE"/>
          </w:rPr>
          <w:t>de afspraak tot aan de genezing (of niet), en met inbegrip van het behandelingsproces</w:t>
        </w:r>
      </w:ins>
      <w:ins w:id="4" w:author="Duchenne Véronique" w:date="2025-08-13T08:29:00Z">
        <w:r w:rsidRPr="006E78FD">
          <w:rPr>
            <w:lang w:val="nl-BE"/>
          </w:rPr>
          <w:t>, de opvolging door het personeel en de technologieën?</w:t>
        </w:r>
      </w:ins>
    </w:p>
    <w:p w14:paraId="515EBF1B" w14:textId="77777777" w:rsidR="00FF22F3" w:rsidRPr="006E78FD" w:rsidRDefault="00FF22F3">
      <w:pPr>
        <w:pStyle w:val="Corpsdetexte"/>
        <w:spacing w:before="1" w:line="259" w:lineRule="auto"/>
        <w:rPr>
          <w:lang w:val="nl-BE"/>
        </w:rPr>
        <w:pPrChange w:id="5" w:author="Duchenne Véronique" w:date="2025-08-13T09:40:00Z">
          <w:pPr>
            <w:spacing w:before="1"/>
          </w:pPr>
        </w:pPrChange>
      </w:pPr>
      <w:ins w:id="6" w:author="Duchenne Véronique" w:date="2025-08-13T09:40:00Z">
        <w:r w:rsidRPr="006E78FD">
          <w:rPr>
            <w:lang w:val="nl-BE"/>
          </w:rPr>
          <w:t>Verwachtingen van de patiënt</w:t>
        </w:r>
      </w:ins>
      <w:ins w:id="7" w:author="Duchenne Véronique" w:date="2025-08-13T09:44:00Z">
        <w:r w:rsidRPr="006E78FD">
          <w:rPr>
            <w:lang w:val="nl-BE"/>
          </w:rPr>
          <w:t>: naast de zorg, de levenskwaliteit</w:t>
        </w:r>
      </w:ins>
      <w:ins w:id="8" w:author="Duchenne Véronique" w:date="2025-08-13T09:40:00Z">
        <w:r w:rsidRPr="006E78FD">
          <w:rPr>
            <w:lang w:val="nl-BE"/>
          </w:rPr>
          <w:t xml:space="preserve">... maakt AI </w:t>
        </w:r>
      </w:ins>
      <w:ins w:id="9" w:author="Duchenne Véronique" w:date="2025-08-13T09:41:00Z">
        <w:r w:rsidRPr="006E78FD">
          <w:rPr>
            <w:lang w:val="nl-BE"/>
          </w:rPr>
          <w:t xml:space="preserve">deel uit van de oplossing? Hoe kan het deel uitmaken van de oplossing? </w:t>
        </w:r>
      </w:ins>
    </w:p>
    <w:p w14:paraId="62700C4C" w14:textId="3B180B49" w:rsidR="00FF22F3" w:rsidRPr="006E78FD" w:rsidRDefault="00FF22F3" w:rsidP="00FF22F3">
      <w:pPr>
        <w:pStyle w:val="Corpsdetexte"/>
        <w:spacing w:before="1"/>
        <w:rPr>
          <w:lang w:val="nl-BE"/>
        </w:rPr>
      </w:pPr>
      <w:ins w:id="10" w:author="Duchenne Véronique" w:date="2025-08-13T09:43:00Z">
        <w:r w:rsidRPr="006E78FD">
          <w:rPr>
            <w:lang w:val="nl-BE"/>
          </w:rPr>
          <w:t xml:space="preserve">De integratie van AI in de begeleiding van personen met een handicap </w:t>
        </w:r>
      </w:ins>
      <w:ins w:id="11" w:author="Duchenne Véronique" w:date="2025-08-13T09:44:00Z">
        <w:r w:rsidRPr="006E78FD">
          <w:rPr>
            <w:lang w:val="nl-BE"/>
          </w:rPr>
          <w:t>(</w:t>
        </w:r>
      </w:ins>
      <w:ins w:id="12" w:author="Duchenne Véronique" w:date="2025-08-13T09:43:00Z">
        <w:r w:rsidRPr="006E78FD">
          <w:rPr>
            <w:lang w:val="nl-BE"/>
          </w:rPr>
          <w:t xml:space="preserve">die </w:t>
        </w:r>
        <w:proofErr w:type="spellStart"/>
        <w:r w:rsidRPr="006E78FD">
          <w:rPr>
            <w:lang w:val="nl-BE"/>
          </w:rPr>
          <w:t>doorlopen</w:t>
        </w:r>
      </w:ins>
      <w:ins w:id="13" w:author="Duchenne Véronique" w:date="2025-08-13T09:44:00Z">
        <w:r w:rsidRPr="006E78FD">
          <w:rPr>
            <w:lang w:val="nl-BE"/>
          </w:rPr>
          <w:t>een</w:t>
        </w:r>
        <w:proofErr w:type="spellEnd"/>
        <w:r w:rsidRPr="006E78FD">
          <w:rPr>
            <w:lang w:val="nl-BE"/>
          </w:rPr>
          <w:t xml:space="preserve"> </w:t>
        </w:r>
      </w:ins>
      <w:ins w:id="14" w:author="Duchenne Véronique" w:date="2025-08-13T09:43:00Z">
        <w:r w:rsidRPr="006E78FD">
          <w:rPr>
            <w:lang w:val="nl-BE"/>
          </w:rPr>
          <w:t xml:space="preserve">levenslang zorgtraject ) </w:t>
        </w:r>
      </w:ins>
    </w:p>
    <w:p w14:paraId="4C2CEB8D" w14:textId="77777777" w:rsidR="00B74FF4" w:rsidRPr="006E78FD" w:rsidRDefault="00B74FF4" w:rsidP="00B74FF4">
      <w:pPr>
        <w:spacing w:line="249" w:lineRule="auto"/>
        <w:rPr>
          <w:lang w:val="nl-BE"/>
        </w:rPr>
      </w:pPr>
      <w:ins w:id="15" w:author="Duchenne Véronique" w:date="2025-08-13T08:35:00Z">
        <w:r w:rsidRPr="006E78FD">
          <w:rPr>
            <w:lang w:val="nl-BE"/>
          </w:rPr>
          <w:t>Het vermogen van de patiënt om "zijn deel van het werk te doen</w:t>
        </w:r>
      </w:ins>
      <w:ins w:id="16" w:author="Duchenne Véronique" w:date="2025-08-13T08:36:00Z">
        <w:r w:rsidRPr="006E78FD">
          <w:rPr>
            <w:lang w:val="nl-BE"/>
          </w:rPr>
          <w:t xml:space="preserve">" als het </w:t>
        </w:r>
      </w:ins>
      <w:ins w:id="17" w:author="Duchenne Véronique" w:date="2025-08-13T08:37:00Z">
        <w:r w:rsidRPr="006E78FD">
          <w:rPr>
            <w:lang w:val="nl-BE"/>
          </w:rPr>
          <w:t xml:space="preserve">gaat om de integratie </w:t>
        </w:r>
      </w:ins>
      <w:ins w:id="18" w:author="Duchenne Véronique" w:date="2025-08-13T08:35:00Z">
        <w:r w:rsidRPr="006E78FD">
          <w:rPr>
            <w:lang w:val="nl-BE"/>
          </w:rPr>
          <w:t xml:space="preserve">van </w:t>
        </w:r>
      </w:ins>
      <w:ins w:id="19" w:author="Duchenne Véronique" w:date="2025-08-13T08:36:00Z">
        <w:r w:rsidRPr="006E78FD">
          <w:rPr>
            <w:lang w:val="nl-BE"/>
          </w:rPr>
          <w:t>nieuwe technologieën</w:t>
        </w:r>
      </w:ins>
    </w:p>
    <w:p w14:paraId="53679619" w14:textId="77777777" w:rsidR="00B74FF4" w:rsidRPr="006E78FD" w:rsidRDefault="00B74FF4" w:rsidP="00B74FF4">
      <w:pPr>
        <w:spacing w:line="249" w:lineRule="auto"/>
        <w:rPr>
          <w:lang w:val="nl-BE"/>
        </w:rPr>
      </w:pPr>
      <w:ins w:id="20" w:author="Duchenne Véronique" w:date="2025-08-13T08:30:00Z">
        <w:r w:rsidRPr="006E78FD">
          <w:rPr>
            <w:lang w:val="nl-BE"/>
          </w:rPr>
          <w:t xml:space="preserve">Wat de Belgische regelgeving betreft, roepen bepaalde aspecten vragen op met betrekking tot </w:t>
        </w:r>
      </w:ins>
      <w:r w:rsidRPr="006E78FD">
        <w:rPr>
          <w:lang w:val="nl-BE"/>
        </w:rPr>
        <w:t xml:space="preserve">de </w:t>
      </w:r>
      <w:ins w:id="21" w:author="Duchenne Véronique" w:date="2025-08-13T08:31:00Z">
        <w:r w:rsidRPr="006E78FD">
          <w:rPr>
            <w:lang w:val="nl-BE"/>
          </w:rPr>
          <w:t xml:space="preserve">snelle van AI in de dagelijkse </w:t>
        </w:r>
        <w:proofErr w:type="spellStart"/>
        <w:r w:rsidRPr="006E78FD">
          <w:rPr>
            <w:lang w:val="nl-BE"/>
          </w:rPr>
          <w:t>zorgtrajecten.</w:t>
        </w:r>
      </w:ins>
      <w:r w:rsidRPr="006E78FD">
        <w:rPr>
          <w:lang w:val="nl-BE"/>
        </w:rPr>
        <w:t>integratie</w:t>
      </w:r>
      <w:proofErr w:type="spellEnd"/>
      <w:r w:rsidRPr="006E78FD">
        <w:rPr>
          <w:lang w:val="nl-BE"/>
        </w:rPr>
        <w:t xml:space="preserve"> </w:t>
      </w:r>
    </w:p>
    <w:p w14:paraId="00635F03" w14:textId="6A80296B" w:rsidR="0009388C" w:rsidRPr="006E78FD" w:rsidRDefault="0009388C">
      <w:pPr>
        <w:pStyle w:val="Corpsdetexte"/>
        <w:spacing w:before="1"/>
        <w:jc w:val="both"/>
        <w:rPr>
          <w:ins w:id="22" w:author="Duchenne Véronique" w:date="2025-08-12T13:20:00Z" w16du:dateUtc="2025-08-12T13:20:04Z"/>
          <w:lang w:val="nl-BE"/>
        </w:rPr>
        <w:pPrChange w:id="23" w:author="Duchenne Véronique" w:date="2025-08-12T13:14:00Z">
          <w:pPr>
            <w:pStyle w:val="Corpsdetexte"/>
            <w:numPr>
              <w:numId w:val="26"/>
            </w:numPr>
            <w:spacing w:before="1"/>
            <w:ind w:left="720" w:hanging="360"/>
            <w:jc w:val="both"/>
          </w:pPr>
        </w:pPrChange>
      </w:pPr>
      <w:ins w:id="24" w:author="Duchenne Véronique" w:date="2025-08-12T13:16:00Z">
        <w:r w:rsidRPr="006E78FD">
          <w:rPr>
            <w:lang w:val="nl-BE"/>
          </w:rPr>
          <w:t xml:space="preserve">De patiënt </w:t>
        </w:r>
      </w:ins>
      <w:ins w:id="25" w:author="Duchenne Véronique" w:date="2025-08-12T13:17:00Z">
        <w:r w:rsidRPr="006E78FD">
          <w:rPr>
            <w:lang w:val="nl-BE"/>
          </w:rPr>
          <w:t xml:space="preserve">wordt gezien als een </w:t>
        </w:r>
      </w:ins>
      <w:ins w:id="26" w:author="Duchenne Véronique" w:date="2025-08-12T13:16:00Z">
        <w:r w:rsidRPr="006E78FD">
          <w:rPr>
            <w:lang w:val="nl-BE"/>
          </w:rPr>
          <w:t xml:space="preserve">actieve deelnemer in zijn zorgtraject, de beroepen in de zorg </w:t>
        </w:r>
      </w:ins>
      <w:ins w:id="27" w:author="Duchenne Véronique" w:date="2025-08-12T13:27:00Z">
        <w:r w:rsidRPr="006E78FD">
          <w:rPr>
            <w:lang w:val="nl-BE"/>
          </w:rPr>
          <w:t xml:space="preserve">maar en </w:t>
        </w:r>
        <w:r w:rsidRPr="006E78FD">
          <w:rPr>
            <w:lang w:val="nl-BE"/>
          </w:rPr>
          <w:lastRenderedPageBreak/>
          <w:t>verliezen aan belang</w:t>
        </w:r>
      </w:ins>
      <w:ins w:id="28" w:author="Duchenne Véronique" w:date="2025-08-12T13:17:00Z">
        <w:r w:rsidRPr="006E78FD">
          <w:rPr>
            <w:lang w:val="nl-BE"/>
          </w:rPr>
          <w:t xml:space="preserve">en begeleiding zijn in ontwikkeling </w:t>
        </w:r>
      </w:ins>
      <w:ins w:id="29" w:author="Duchenne Véronique" w:date="2025-08-12T13:19:00Z">
        <w:r w:rsidRPr="006E78FD">
          <w:rPr>
            <w:lang w:val="nl-BE"/>
          </w:rPr>
          <w:t xml:space="preserve">. </w:t>
        </w:r>
      </w:ins>
    </w:p>
    <w:p w14:paraId="7F40AEE2" w14:textId="77777777" w:rsidR="0009388C" w:rsidRPr="006E78FD" w:rsidRDefault="0009388C" w:rsidP="0009388C">
      <w:pPr>
        <w:pStyle w:val="Corpsdetexte"/>
        <w:spacing w:before="1"/>
        <w:jc w:val="both"/>
        <w:rPr>
          <w:ins w:id="30" w:author="Duchenne Véronique" w:date="2025-08-12T13:17:00Z" w16du:dateUtc="2025-08-12T13:17:51Z"/>
          <w:lang w:val="nl-BE"/>
        </w:rPr>
      </w:pPr>
      <w:ins w:id="31" w:author="Duchenne Véronique" w:date="2025-08-12T13:20:00Z">
        <w:r w:rsidRPr="006E78FD">
          <w:rPr>
            <w:lang w:val="nl-BE"/>
          </w:rPr>
          <w:t xml:space="preserve">Andere factoren: </w:t>
        </w:r>
      </w:ins>
      <w:ins w:id="32" w:author="Duchenne Véronique" w:date="2025-08-12T13:19:00Z">
        <w:r w:rsidRPr="006E78FD">
          <w:rPr>
            <w:lang w:val="nl-BE"/>
          </w:rPr>
          <w:t xml:space="preserve"> informatiebronnen op internet en ondersteunende technologieën </w:t>
        </w:r>
      </w:ins>
      <w:commentRangeEnd w:id="1"/>
      <w:r>
        <w:rPr>
          <w:rStyle w:val="Marquedecommentaire"/>
        </w:rPr>
        <w:commentReference w:id="1"/>
      </w:r>
    </w:p>
    <w:p w14:paraId="0A90D0F6" w14:textId="73A943C0" w:rsidR="0009388C" w:rsidRPr="006E78FD" w:rsidRDefault="0009388C">
      <w:pPr>
        <w:spacing w:line="249" w:lineRule="auto"/>
        <w:rPr>
          <w:rFonts w:asciiTheme="minorHAnsi" w:hAnsiTheme="minorHAnsi" w:cstheme="minorHAnsi"/>
          <w:lang w:val="nl-BE"/>
        </w:rPr>
        <w:sectPr w:rsidR="0009388C" w:rsidRPr="006E78FD">
          <w:type w:val="continuous"/>
          <w:pgSz w:w="11910" w:h="16840"/>
          <w:pgMar w:top="1920" w:right="1274" w:bottom="280" w:left="1275" w:header="720" w:footer="720" w:gutter="0"/>
          <w:cols w:space="720"/>
        </w:sectPr>
      </w:pPr>
    </w:p>
    <w:p w14:paraId="70AD34EC" w14:textId="77777777" w:rsidR="00642BA6" w:rsidRPr="006E78FD" w:rsidRDefault="00237B99">
      <w:pPr>
        <w:spacing w:before="77"/>
        <w:ind w:right="2"/>
        <w:jc w:val="center"/>
        <w:rPr>
          <w:rFonts w:ascii="Arial Black"/>
          <w:sz w:val="24"/>
          <w:lang w:val="nl-BE"/>
        </w:rPr>
      </w:pPr>
      <w:r w:rsidRPr="006E78FD">
        <w:rPr>
          <w:rFonts w:ascii="Arial Black"/>
          <w:spacing w:val="-2"/>
          <w:sz w:val="24"/>
          <w:u w:val="single"/>
          <w:lang w:val="nl-BE"/>
        </w:rPr>
        <w:lastRenderedPageBreak/>
        <w:t>SAMENVATTING</w:t>
      </w:r>
    </w:p>
    <w:p w14:paraId="3FD42D7B" w14:textId="22D9FBA9" w:rsidR="00642BA6" w:rsidRPr="006E78FD" w:rsidRDefault="00237B99">
      <w:pPr>
        <w:pStyle w:val="Corpsdetexte"/>
        <w:tabs>
          <w:tab w:val="right" w:leader="dot" w:pos="8702"/>
        </w:tabs>
        <w:spacing w:before="187"/>
        <w:ind w:left="652"/>
        <w:rPr>
          <w:rFonts w:ascii="Calibri"/>
          <w:b/>
          <w:lang w:val="nl-BE"/>
        </w:rPr>
      </w:pPr>
      <w:r w:rsidRPr="006E78FD">
        <w:rPr>
          <w:spacing w:val="-2"/>
          <w:lang w:val="nl-BE"/>
        </w:rPr>
        <w:t>Context</w:t>
      </w:r>
      <w:r w:rsidRPr="006E78FD">
        <w:rPr>
          <w:lang w:val="nl-BE"/>
        </w:rPr>
        <w:tab/>
      </w:r>
      <w:r w:rsidR="00B74FF4" w:rsidRPr="006E78FD">
        <w:rPr>
          <w:lang w:val="nl-BE"/>
        </w:rPr>
        <w:t>……………</w:t>
      </w:r>
    </w:p>
    <w:p w14:paraId="49E1A951" w14:textId="03879B49" w:rsidR="00642BA6" w:rsidRPr="006E78FD" w:rsidRDefault="00237B99">
      <w:pPr>
        <w:pStyle w:val="Corpsdetexte"/>
        <w:tabs>
          <w:tab w:val="right" w:leader="dot" w:pos="8702"/>
        </w:tabs>
        <w:ind w:left="652"/>
        <w:rPr>
          <w:rFonts w:ascii="Calibri" w:hAnsi="Calibri"/>
          <w:b/>
          <w:lang w:val="nl-BE"/>
        </w:rPr>
      </w:pPr>
      <w:r w:rsidRPr="006E78FD">
        <w:rPr>
          <w:spacing w:val="-2"/>
          <w:lang w:val="nl-BE"/>
        </w:rPr>
        <w:t>Methodologie</w:t>
      </w:r>
      <w:r w:rsidRPr="006E78FD">
        <w:rPr>
          <w:lang w:val="nl-BE"/>
        </w:rPr>
        <w:tab/>
      </w:r>
    </w:p>
    <w:p w14:paraId="4957268C" w14:textId="184D79C8" w:rsidR="001046A6" w:rsidRPr="006E78FD" w:rsidRDefault="4565CD8F" w:rsidP="521AB255">
      <w:pPr>
        <w:pStyle w:val="Corpsdetexte"/>
        <w:tabs>
          <w:tab w:val="right" w:leader="dot" w:pos="8702"/>
        </w:tabs>
        <w:spacing w:before="1"/>
        <w:ind w:left="652"/>
        <w:rPr>
          <w:lang w:val="nl-BE"/>
        </w:rPr>
      </w:pPr>
      <w:r w:rsidRPr="006E78FD">
        <w:rPr>
          <w:lang w:val="nl-BE"/>
        </w:rPr>
        <w:t xml:space="preserve">Kunstmatige intelligentie </w:t>
      </w:r>
      <w:r w:rsidR="00B74FF4" w:rsidRPr="006E78FD">
        <w:rPr>
          <w:lang w:val="nl-BE"/>
        </w:rPr>
        <w:t xml:space="preserve">en </w:t>
      </w:r>
      <w:r w:rsidR="3CFF35CC" w:rsidRPr="006E78FD">
        <w:rPr>
          <w:lang w:val="nl-BE"/>
        </w:rPr>
        <w:t xml:space="preserve">het </w:t>
      </w:r>
      <w:r w:rsidR="6015DDC5" w:rsidRPr="006E78FD">
        <w:rPr>
          <w:lang w:val="nl-BE"/>
        </w:rPr>
        <w:t>algemene</w:t>
      </w:r>
      <w:r w:rsidR="00AF4B60" w:rsidRPr="006E78FD">
        <w:rPr>
          <w:lang w:val="nl-BE"/>
        </w:rPr>
        <w:t xml:space="preserve">, </w:t>
      </w:r>
      <w:r w:rsidR="3CFF35CC" w:rsidRPr="006E78FD">
        <w:rPr>
          <w:lang w:val="nl-BE"/>
        </w:rPr>
        <w:t xml:space="preserve">nationale, Europese en internationale kader: wetten, richtlijnen, </w:t>
      </w:r>
      <w:r w:rsidR="00B74FF4" w:rsidRPr="006E78FD">
        <w:rPr>
          <w:lang w:val="nl-BE"/>
        </w:rPr>
        <w:t>verdragen</w:t>
      </w:r>
    </w:p>
    <w:p w14:paraId="712955E6" w14:textId="3ACF86BA" w:rsidR="00642BA6" w:rsidRPr="006E78FD" w:rsidRDefault="001046A6" w:rsidP="521AB255">
      <w:pPr>
        <w:pStyle w:val="Corpsdetexte"/>
        <w:tabs>
          <w:tab w:val="right" w:leader="dot" w:pos="8702"/>
        </w:tabs>
        <w:spacing w:before="1"/>
        <w:ind w:left="652"/>
        <w:rPr>
          <w:lang w:val="nl-BE"/>
        </w:rPr>
      </w:pPr>
      <w:r w:rsidRPr="006E78FD">
        <w:rPr>
          <w:lang w:val="nl-BE"/>
        </w:rPr>
        <w:t>1°) Mensenrechten als niet-bindende richtlijnen</w:t>
      </w:r>
      <w:r w:rsidR="00A30F2B" w:rsidRPr="006E78FD">
        <w:rPr>
          <w:lang w:val="nl-BE"/>
        </w:rPr>
        <w:tab/>
      </w:r>
    </w:p>
    <w:p w14:paraId="5F5BEE6A" w14:textId="5E8928BB" w:rsidR="001046A6" w:rsidRPr="006E78FD" w:rsidRDefault="001046A6" w:rsidP="521AB255">
      <w:pPr>
        <w:pStyle w:val="Corpsdetexte"/>
        <w:tabs>
          <w:tab w:val="right" w:leader="dot" w:pos="8702"/>
        </w:tabs>
        <w:spacing w:before="1"/>
        <w:ind w:left="652"/>
        <w:rPr>
          <w:rFonts w:ascii="Calibri" w:hAnsi="Calibri"/>
          <w:b/>
          <w:bCs/>
          <w:lang w:val="nl-BE"/>
        </w:rPr>
      </w:pPr>
      <w:r w:rsidRPr="006E78FD">
        <w:rPr>
          <w:lang w:val="nl-BE"/>
        </w:rPr>
        <w:t>2°) Een bindend kader... ontoereikend of ter discussie gesteld</w:t>
      </w:r>
    </w:p>
    <w:p w14:paraId="59D151B6" w14:textId="7F38D768" w:rsidR="00642BA6" w:rsidRPr="006E78FD" w:rsidRDefault="002B4D9F">
      <w:pPr>
        <w:pStyle w:val="Corpsdetexte"/>
        <w:tabs>
          <w:tab w:val="right" w:leader="dot" w:pos="8702"/>
        </w:tabs>
        <w:ind w:left="652"/>
        <w:rPr>
          <w:rFonts w:ascii="Calibri" w:hAnsi="Calibri"/>
          <w:b/>
          <w:lang w:val="nl-BE"/>
        </w:rPr>
      </w:pPr>
      <w:r w:rsidRPr="006E78FD">
        <w:rPr>
          <w:lang w:val="nl-BE"/>
        </w:rPr>
        <w:t xml:space="preserve">Kunstmatige intelligentie </w:t>
      </w:r>
      <w:r w:rsidR="00E70CDE" w:rsidRPr="006E78FD">
        <w:rPr>
          <w:lang w:val="nl-BE"/>
        </w:rPr>
        <w:t>in de gezondheidszorg</w:t>
      </w:r>
      <w:r w:rsidRPr="006E78FD">
        <w:rPr>
          <w:lang w:val="nl-BE"/>
        </w:rPr>
        <w:t xml:space="preserve">: gevolgen en </w:t>
      </w:r>
      <w:r w:rsidR="008F56E0" w:rsidRPr="006E78FD">
        <w:rPr>
          <w:lang w:val="nl-BE"/>
        </w:rPr>
        <w:t>uitdagingen</w:t>
      </w:r>
      <w:r w:rsidR="00237B99" w:rsidRPr="006E78FD">
        <w:rPr>
          <w:lang w:val="nl-BE"/>
        </w:rPr>
        <w:tab/>
      </w:r>
    </w:p>
    <w:p w14:paraId="4E38A861" w14:textId="42ACA359" w:rsidR="00642BA6" w:rsidRPr="006E78FD" w:rsidRDefault="00237B99">
      <w:pPr>
        <w:pStyle w:val="Corpsdetexte"/>
        <w:tabs>
          <w:tab w:val="right" w:leader="dot" w:pos="8702"/>
        </w:tabs>
        <w:ind w:left="652"/>
        <w:rPr>
          <w:rFonts w:ascii="Calibri"/>
          <w:b/>
          <w:lang w:val="nl-BE"/>
        </w:rPr>
      </w:pPr>
      <w:r w:rsidRPr="006E78FD">
        <w:rPr>
          <w:lang w:val="nl-BE"/>
        </w:rPr>
        <w:t xml:space="preserve">Conclusies en </w:t>
      </w:r>
      <w:r w:rsidRPr="006E78FD">
        <w:rPr>
          <w:spacing w:val="-2"/>
          <w:lang w:val="nl-BE"/>
        </w:rPr>
        <w:t>aanbevelingen</w:t>
      </w:r>
      <w:r w:rsidRPr="006E78FD">
        <w:rPr>
          <w:lang w:val="nl-BE"/>
        </w:rPr>
        <w:tab/>
      </w:r>
    </w:p>
    <w:p w14:paraId="6EA07557" w14:textId="77777777" w:rsidR="00642BA6" w:rsidRPr="006E78FD" w:rsidRDefault="00642BA6">
      <w:pPr>
        <w:pStyle w:val="Corpsdetexte"/>
        <w:rPr>
          <w:rFonts w:ascii="Calibri"/>
          <w:b/>
          <w:sz w:val="20"/>
          <w:lang w:val="nl-BE"/>
        </w:rPr>
      </w:pPr>
    </w:p>
    <w:p w14:paraId="1CC27E39" w14:textId="77777777" w:rsidR="00642BA6" w:rsidRPr="006E78FD" w:rsidRDefault="00642BA6">
      <w:pPr>
        <w:pStyle w:val="Corpsdetexte"/>
        <w:rPr>
          <w:rFonts w:ascii="Calibri"/>
          <w:b/>
          <w:sz w:val="20"/>
          <w:lang w:val="nl-BE"/>
        </w:rPr>
      </w:pPr>
    </w:p>
    <w:p w14:paraId="6C710EAC" w14:textId="77777777" w:rsidR="00642BA6" w:rsidRPr="006E78FD" w:rsidRDefault="00642BA6">
      <w:pPr>
        <w:pStyle w:val="Corpsdetexte"/>
        <w:rPr>
          <w:rFonts w:ascii="Calibri"/>
          <w:b/>
          <w:sz w:val="20"/>
          <w:lang w:val="nl-BE"/>
        </w:rPr>
      </w:pPr>
    </w:p>
    <w:p w14:paraId="484CBEA4" w14:textId="77777777" w:rsidR="00642BA6" w:rsidRPr="006E78FD" w:rsidRDefault="00642BA6">
      <w:pPr>
        <w:pStyle w:val="Corpsdetexte"/>
        <w:rPr>
          <w:rFonts w:ascii="Calibri"/>
          <w:b/>
          <w:sz w:val="20"/>
          <w:lang w:val="nl-BE"/>
        </w:rPr>
      </w:pPr>
    </w:p>
    <w:p w14:paraId="433A719E" w14:textId="77777777" w:rsidR="00642BA6" w:rsidRPr="006E78FD" w:rsidRDefault="00642BA6">
      <w:pPr>
        <w:pStyle w:val="Corpsdetexte"/>
        <w:rPr>
          <w:rFonts w:ascii="Calibri"/>
          <w:b/>
          <w:sz w:val="20"/>
          <w:lang w:val="nl-BE"/>
        </w:rPr>
      </w:pPr>
    </w:p>
    <w:p w14:paraId="3425A4A6" w14:textId="77777777" w:rsidR="00642BA6" w:rsidRPr="006E78FD" w:rsidRDefault="00237B99">
      <w:pPr>
        <w:pStyle w:val="Corpsdetexte"/>
        <w:spacing w:before="122"/>
        <w:rPr>
          <w:rFonts w:ascii="Calibri"/>
          <w:b/>
          <w:sz w:val="20"/>
          <w:lang w:val="nl-BE"/>
        </w:rPr>
      </w:pPr>
      <w:r>
        <w:rPr>
          <w:rFonts w:ascii="Calibri"/>
          <w:b/>
          <w:noProof/>
          <w:sz w:val="20"/>
        </w:rPr>
        <mc:AlternateContent>
          <mc:Choice Requires="wps">
            <w:drawing>
              <wp:anchor distT="0" distB="0" distL="0" distR="0" simplePos="0" relativeHeight="487588352" behindDoc="1" locked="0" layoutInCell="1" allowOverlap="1" wp14:anchorId="41A22780" wp14:editId="04D240E8">
                <wp:simplePos x="0" y="0"/>
                <wp:positionH relativeFrom="page">
                  <wp:posOffset>827836</wp:posOffset>
                </wp:positionH>
                <wp:positionV relativeFrom="paragraph">
                  <wp:posOffset>250914</wp:posOffset>
                </wp:positionV>
                <wp:extent cx="5905500" cy="2249805"/>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2249805"/>
                        </a:xfrm>
                        <a:prstGeom prst="rect">
                          <a:avLst/>
                        </a:prstGeom>
                        <a:ln w="6096">
                          <a:solidFill>
                            <a:srgbClr val="000000"/>
                          </a:solidFill>
                          <a:prstDash val="sysDot"/>
                        </a:ln>
                      </wps:spPr>
                      <wps:txbx>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2"/>
                              </w:rPr>
                              <w:t xml:space="preserve"> SAMENVATTING</w:t>
                            </w:r>
                          </w:p>
                          <w:p w14:paraId="57984A0A" w14:textId="58F179D5" w:rsidR="00642BA6" w:rsidRDefault="00642BA6">
                            <w:pPr>
                              <w:pStyle w:val="Corpsdetexte"/>
                              <w:ind w:left="107"/>
                            </w:pPr>
                          </w:p>
                        </w:txbxContent>
                      </wps:txbx>
                      <wps:bodyPr wrap="square" lIns="0" tIns="0" rIns="0" bIns="0" rtlCol="0">
                        <a:noAutofit/>
                      </wps:bodyPr>
                    </wps:wsp>
                  </a:graphicData>
                </a:graphic>
              </wp:anchor>
            </w:drawing>
          </mc:Choice>
          <mc:Fallback>
            <w:pict>
              <v:shapetype w14:anchorId="41A22780" id="_x0000_t202" coordsize="21600,21600" o:spt="202" path="m,l,21600r21600,l21600,xe">
                <v:stroke joinstyle="miter"/>
                <v:path gradientshapeok="t" o:connecttype="rect"/>
              </v:shapetype>
              <v:shape id="Textbox 43" o:spid="_x0000_s1026" type="#_x0000_t202" style="position:absolute;margin-left:65.2pt;margin-top:19.75pt;width:465pt;height:177.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" filled="f" strokeweight=".48pt">
                <v:stroke dashstyle="1 1"/>
                <v:path arrowok="t"/>
                <v:textbox inset="0,0,0,0">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2"/>
                        </w:rPr>
                        <w:t xml:space="preserve"> SAMENVATTING</w:t>
                      </w:r>
                    </w:p>
                    <w:p w14:paraId="57984A0A" w14:textId="58F179D5" w:rsidR="00642BA6" w:rsidRDefault="00642BA6">
                      <w:pPr>
                        <w:pStyle w:val="Corpsdetexte"/>
                        <w:ind w:left="107"/>
                      </w:pPr>
                    </w:p>
                  </w:txbxContent>
                </v:textbox>
                <w10:wrap type="topAndBottom" anchorx="page"/>
              </v:shape>
            </w:pict>
          </mc:Fallback>
        </mc:AlternateContent>
      </w:r>
    </w:p>
    <w:p w14:paraId="232A3D83" w14:textId="77777777" w:rsidR="00642BA6" w:rsidRPr="006E78FD" w:rsidRDefault="00642BA6">
      <w:pPr>
        <w:pStyle w:val="Corpsdetexte"/>
        <w:rPr>
          <w:rFonts w:ascii="Calibri"/>
          <w:b/>
          <w:sz w:val="20"/>
          <w:lang w:val="nl-BE"/>
        </w:rPr>
        <w:sectPr w:rsidR="00642BA6" w:rsidRPr="006E78FD">
          <w:pgSz w:w="11910" w:h="16840"/>
          <w:pgMar w:top="1320" w:right="1275" w:bottom="280" w:left="1275" w:header="720" w:footer="720" w:gutter="0"/>
          <w:cols w:space="720"/>
        </w:sectPr>
      </w:pPr>
    </w:p>
    <w:p w14:paraId="26868FD3" w14:textId="15771F46" w:rsidR="00642BA6" w:rsidRPr="006E78FD" w:rsidRDefault="00237B99">
      <w:pPr>
        <w:pStyle w:val="Titre1"/>
        <w:spacing w:before="17"/>
        <w:rPr>
          <w:lang w:val="nl-BE"/>
        </w:rPr>
      </w:pPr>
      <w:r w:rsidRPr="006E78FD">
        <w:rPr>
          <w:lang w:val="nl-BE"/>
        </w:rPr>
        <w:lastRenderedPageBreak/>
        <w:t xml:space="preserve">1/ </w:t>
      </w:r>
      <w:r w:rsidRPr="006E78FD">
        <w:rPr>
          <w:spacing w:val="-2"/>
          <w:lang w:val="nl-BE"/>
        </w:rPr>
        <w:t>Context</w:t>
      </w:r>
    </w:p>
    <w:p w14:paraId="1A95013C" w14:textId="3B35780F" w:rsidR="00642BA6" w:rsidRPr="006E78FD" w:rsidRDefault="00642BA6">
      <w:pPr>
        <w:spacing w:line="195" w:lineRule="exact"/>
        <w:ind w:left="141"/>
        <w:rPr>
          <w:sz w:val="16"/>
          <w:lang w:val="nl-BE"/>
        </w:rPr>
      </w:pPr>
    </w:p>
    <w:p w14:paraId="0E907021" w14:textId="062A9010" w:rsidR="009923E5" w:rsidRPr="006E78FD" w:rsidRDefault="00D90016" w:rsidP="009923E5">
      <w:pPr>
        <w:jc w:val="both"/>
        <w:rPr>
          <w:lang w:val="nl-BE"/>
        </w:rPr>
      </w:pPr>
      <w:r w:rsidRPr="006E78FD">
        <w:rPr>
          <w:lang w:val="nl-BE"/>
        </w:rPr>
        <w:t xml:space="preserve">In 2017 </w:t>
      </w:r>
      <w:r w:rsidR="03AB6B61" w:rsidRPr="006E78FD">
        <w:rPr>
          <w:lang w:val="nl-BE"/>
        </w:rPr>
        <w:t xml:space="preserve">had de </w:t>
      </w:r>
      <w:r w:rsidR="002B4ED3">
        <w:rPr>
          <w:lang w:val="nl-BE"/>
        </w:rPr>
        <w:t>NHRPH</w:t>
      </w:r>
      <w:r w:rsidR="03AB6B61" w:rsidRPr="006E78FD">
        <w:rPr>
          <w:lang w:val="nl-BE"/>
        </w:rPr>
        <w:t xml:space="preserve"> </w:t>
      </w:r>
      <w:r w:rsidRPr="006E78FD">
        <w:rPr>
          <w:lang w:val="nl-BE"/>
        </w:rPr>
        <w:t xml:space="preserve">al een </w:t>
      </w:r>
      <w:hyperlink r:id="rId66" w:history="1">
        <w:proofErr w:type="spellStart"/>
        <w:r w:rsidR="002B4ED3" w:rsidRPr="002B4ED3">
          <w:rPr>
            <w:rStyle w:val="Lienhypertexte"/>
            <w:lang w:val="nl-BE"/>
          </w:rPr>
          <w:t>po</w:t>
        </w:r>
        <w:r w:rsidR="002B4ED3">
          <w:rPr>
            <w:rStyle w:val="Lienhypertexte"/>
            <w:lang w:val="nl-BE"/>
          </w:rPr>
          <w:t>sitie</w:t>
        </w:r>
        <w:r w:rsidRPr="006E78FD">
          <w:rPr>
            <w:rStyle w:val="Lienhypertexte"/>
            <w:lang w:val="nl-BE"/>
          </w:rPr>
          <w:t>tnota</w:t>
        </w:r>
        <w:proofErr w:type="spellEnd"/>
      </w:hyperlink>
      <w:r w:rsidRPr="006E78FD">
        <w:rPr>
          <w:lang w:val="nl-BE"/>
        </w:rPr>
        <w:t xml:space="preserve"> gewijd </w:t>
      </w:r>
      <w:r w:rsidR="00AF4B60" w:rsidRPr="006E78FD">
        <w:rPr>
          <w:lang w:val="nl-BE"/>
        </w:rPr>
        <w:t xml:space="preserve">aan de gezondheidszorg en meer bepaald </w:t>
      </w:r>
      <w:r w:rsidRPr="006E78FD">
        <w:rPr>
          <w:lang w:val="nl-BE"/>
        </w:rPr>
        <w:t xml:space="preserve">aan de talrijke uitdagingen waarmee personen </w:t>
      </w:r>
      <w:r w:rsidR="005B09C6" w:rsidRPr="006E78FD">
        <w:rPr>
          <w:lang w:val="nl-BE"/>
        </w:rPr>
        <w:t xml:space="preserve">met een handicap of een chronische ziekte in deze sector </w:t>
      </w:r>
      <w:r w:rsidRPr="006E78FD">
        <w:rPr>
          <w:lang w:val="nl-BE"/>
        </w:rPr>
        <w:t>worden geconfronteerd</w:t>
      </w:r>
      <w:r w:rsidR="005B09C6" w:rsidRPr="006E78FD">
        <w:rPr>
          <w:lang w:val="nl-BE"/>
        </w:rPr>
        <w:t xml:space="preserve">. Bij die gelegenheid wees de </w:t>
      </w:r>
      <w:r w:rsidR="002B4ED3">
        <w:rPr>
          <w:lang w:val="nl-BE"/>
        </w:rPr>
        <w:t>NHRPH</w:t>
      </w:r>
      <w:r w:rsidR="005B09C6" w:rsidRPr="006E78FD">
        <w:rPr>
          <w:lang w:val="nl-BE"/>
        </w:rPr>
        <w:t xml:space="preserve"> op een aantal verwachtingen en formuleerde zij verschillende aanbevelingen, waaronder het behoud van </w:t>
      </w:r>
      <w:r w:rsidR="005B09C6" w:rsidRPr="006E78FD">
        <w:rPr>
          <w:b/>
          <w:bCs/>
          <w:lang w:val="nl-BE"/>
        </w:rPr>
        <w:t xml:space="preserve">waardigheid, </w:t>
      </w:r>
      <w:r w:rsidR="005B09C6" w:rsidRPr="006E78FD">
        <w:rPr>
          <w:lang w:val="nl-BE"/>
        </w:rPr>
        <w:t xml:space="preserve">financiële en </w:t>
      </w:r>
      <w:r w:rsidR="005B09C6" w:rsidRPr="006E78FD">
        <w:rPr>
          <w:b/>
          <w:bCs/>
          <w:lang w:val="nl-BE"/>
        </w:rPr>
        <w:t xml:space="preserve">technologische toegankelijkheid, continuïteit van de zorg, </w:t>
      </w:r>
      <w:r w:rsidR="005B09C6" w:rsidRPr="006E78FD">
        <w:rPr>
          <w:lang w:val="nl-BE"/>
        </w:rPr>
        <w:t xml:space="preserve">autonomie in levenskeuzes en </w:t>
      </w:r>
      <w:r w:rsidR="005B09C6" w:rsidRPr="006E78FD">
        <w:rPr>
          <w:b/>
          <w:bCs/>
          <w:lang w:val="nl-BE"/>
        </w:rPr>
        <w:t xml:space="preserve">verantwoordelijkheid van professionals </w:t>
      </w:r>
      <w:r w:rsidR="005B09C6" w:rsidRPr="006E78FD">
        <w:rPr>
          <w:lang w:val="nl-BE"/>
        </w:rPr>
        <w:t>in geval van delegatie van zorghandelingen</w:t>
      </w:r>
      <w:r w:rsidR="00E610D5" w:rsidRPr="006E78FD">
        <w:rPr>
          <w:lang w:val="nl-BE"/>
        </w:rPr>
        <w:t xml:space="preserve">. </w:t>
      </w:r>
    </w:p>
    <w:p w14:paraId="3DD7C5A5" w14:textId="4A553C78" w:rsidR="009923E5" w:rsidRPr="006E78FD" w:rsidRDefault="005B09C6" w:rsidP="521AB255">
      <w:pPr>
        <w:jc w:val="both"/>
        <w:rPr>
          <w:lang w:val="nl-BE"/>
        </w:rPr>
      </w:pPr>
      <w:r w:rsidRPr="006E78FD">
        <w:rPr>
          <w:lang w:val="nl-BE"/>
        </w:rPr>
        <w:t xml:space="preserve">We zijn nu in 2025 en de context is veranderd. </w:t>
      </w:r>
      <w:r w:rsidR="1402F7AB" w:rsidRPr="006E78FD">
        <w:rPr>
          <w:lang w:val="nl-BE"/>
        </w:rPr>
        <w:t xml:space="preserve">De opkomst van AI </w:t>
      </w:r>
      <w:r w:rsidRPr="006E78FD">
        <w:rPr>
          <w:lang w:val="nl-BE"/>
        </w:rPr>
        <w:t xml:space="preserve">en het gebruik ervan </w:t>
      </w:r>
      <w:r w:rsidR="1402F7AB" w:rsidRPr="006E78FD">
        <w:rPr>
          <w:lang w:val="nl-BE"/>
        </w:rPr>
        <w:t xml:space="preserve">in de gezondheidszorg hebben de </w:t>
      </w:r>
      <w:r w:rsidR="002B4ED3">
        <w:rPr>
          <w:lang w:val="nl-BE"/>
        </w:rPr>
        <w:t>NHRPH</w:t>
      </w:r>
      <w:r w:rsidR="1402F7AB" w:rsidRPr="006E78FD">
        <w:rPr>
          <w:lang w:val="nl-BE"/>
        </w:rPr>
        <w:t xml:space="preserve"> ertoe aangezet </w:t>
      </w:r>
      <w:r w:rsidRPr="006E78FD">
        <w:rPr>
          <w:lang w:val="nl-BE"/>
        </w:rPr>
        <w:t xml:space="preserve">zich </w:t>
      </w:r>
      <w:r w:rsidR="1402F7AB" w:rsidRPr="006E78FD">
        <w:rPr>
          <w:lang w:val="nl-BE"/>
        </w:rPr>
        <w:t xml:space="preserve">af te vragen wat de uitdagingen </w:t>
      </w:r>
      <w:r w:rsidR="00AF4B60" w:rsidRPr="006E78FD">
        <w:rPr>
          <w:lang w:val="nl-BE"/>
        </w:rPr>
        <w:t xml:space="preserve">van deze technologische ontwikkeling </w:t>
      </w:r>
      <w:r w:rsidR="1402F7AB" w:rsidRPr="006E78FD">
        <w:rPr>
          <w:lang w:val="nl-BE"/>
        </w:rPr>
        <w:t xml:space="preserve">zijn vanuit het perspectief van </w:t>
      </w:r>
      <w:r w:rsidRPr="006E78FD">
        <w:rPr>
          <w:lang w:val="nl-BE"/>
        </w:rPr>
        <w:t xml:space="preserve">personen met een handicap. </w:t>
      </w:r>
      <w:r w:rsidR="00E610D5" w:rsidRPr="006E78FD">
        <w:rPr>
          <w:lang w:val="nl-BE"/>
        </w:rPr>
        <w:t>Volgens de definitie van de AI-wet is een "AI-systeem" "</w:t>
      </w:r>
      <w:r w:rsidR="00E610D5" w:rsidRPr="006E78FD">
        <w:rPr>
          <w:i/>
          <w:iCs/>
          <w:lang w:val="nl-BE"/>
        </w:rPr>
        <w:t>een geautomatiseerd systeem dat is ontworpen om op verschillende niveaus van autonomie te functioneren en dat na de implementatie ervan aanpassingsvermogen kan tonen, en dat voor expliciete en impliciete doeleinden op basis van de input die het ontvangt, afleidt hoe output zoals voorspellingen, inhoud, aanbevelingen of beslissingen die van invloed kunnen zijn op fysieke of virtuele omgevingen</w:t>
      </w:r>
      <w:r w:rsidR="00E610D5" w:rsidRPr="006E78FD">
        <w:rPr>
          <w:lang w:val="nl-BE"/>
        </w:rPr>
        <w:t xml:space="preserve">" (artikel 3, 1). </w:t>
      </w:r>
      <w:r w:rsidR="067974F2" w:rsidRPr="006E78FD">
        <w:rPr>
          <w:lang w:val="nl-BE"/>
        </w:rPr>
        <w:t xml:space="preserve">AI ontwikkelt zich in een zeer snel tempo en lijkt </w:t>
      </w:r>
      <w:r w:rsidR="00E610D5" w:rsidRPr="006E78FD">
        <w:rPr>
          <w:lang w:val="nl-BE"/>
        </w:rPr>
        <w:t xml:space="preserve">stappen over te slaan, met name die van </w:t>
      </w:r>
      <w:r w:rsidR="1BC6834B" w:rsidRPr="006E78FD">
        <w:rPr>
          <w:lang w:val="nl-BE"/>
        </w:rPr>
        <w:t xml:space="preserve">reflectie, </w:t>
      </w:r>
      <w:r w:rsidR="08B59D58" w:rsidRPr="006E78FD">
        <w:rPr>
          <w:lang w:val="nl-BE"/>
        </w:rPr>
        <w:t xml:space="preserve">die toch </w:t>
      </w:r>
      <w:r w:rsidR="1BC6834B" w:rsidRPr="006E78FD">
        <w:rPr>
          <w:lang w:val="nl-BE"/>
        </w:rPr>
        <w:t xml:space="preserve">noodzakelijk is. De </w:t>
      </w:r>
      <w:r w:rsidR="002B4ED3">
        <w:rPr>
          <w:lang w:val="nl-BE"/>
        </w:rPr>
        <w:t>NHRPH</w:t>
      </w:r>
      <w:r w:rsidR="1BC6834B" w:rsidRPr="006E78FD">
        <w:rPr>
          <w:lang w:val="nl-BE"/>
        </w:rPr>
        <w:t xml:space="preserve"> wilde bij dit fenomeen stilstaan </w:t>
      </w:r>
      <w:r w:rsidR="00E610D5" w:rsidRPr="006E78FD">
        <w:rPr>
          <w:lang w:val="nl-BE"/>
        </w:rPr>
        <w:t xml:space="preserve">om </w:t>
      </w:r>
      <w:r w:rsidR="61F712E4" w:rsidRPr="006E78FD">
        <w:rPr>
          <w:lang w:val="nl-BE"/>
        </w:rPr>
        <w:t xml:space="preserve">het beter te begrijpen </w:t>
      </w:r>
      <w:r w:rsidR="00E610D5" w:rsidRPr="006E78FD">
        <w:rPr>
          <w:lang w:val="nl-BE"/>
        </w:rPr>
        <w:t>en na te denken over de behoeften van personen met een handicap of chronische ziekte in de context van "</w:t>
      </w:r>
      <w:proofErr w:type="spellStart"/>
      <w:r w:rsidR="00E610D5" w:rsidRPr="006E78FD">
        <w:rPr>
          <w:lang w:val="nl-BE"/>
        </w:rPr>
        <w:t>augmented</w:t>
      </w:r>
      <w:proofErr w:type="spellEnd"/>
      <w:r w:rsidR="00E610D5" w:rsidRPr="006E78FD">
        <w:rPr>
          <w:lang w:val="nl-BE"/>
        </w:rPr>
        <w:t xml:space="preserve"> </w:t>
      </w:r>
      <w:proofErr w:type="spellStart"/>
      <w:r w:rsidR="00E610D5" w:rsidRPr="006E78FD">
        <w:rPr>
          <w:lang w:val="nl-BE"/>
        </w:rPr>
        <w:t>medicine</w:t>
      </w:r>
      <w:proofErr w:type="spellEnd"/>
      <w:r w:rsidR="00E610D5" w:rsidRPr="006E78FD">
        <w:rPr>
          <w:lang w:val="nl-BE"/>
        </w:rPr>
        <w:t xml:space="preserve">". </w:t>
      </w:r>
    </w:p>
    <w:p w14:paraId="3B867B47" w14:textId="236DF712" w:rsidR="009923E5" w:rsidRPr="006E78FD" w:rsidRDefault="009923E5" w:rsidP="521AB255">
      <w:pPr>
        <w:jc w:val="both"/>
        <w:rPr>
          <w:lang w:val="nl-BE"/>
        </w:rPr>
      </w:pPr>
    </w:p>
    <w:p w14:paraId="1B79BADE" w14:textId="77777777" w:rsidR="00722B46" w:rsidRPr="006E78FD" w:rsidRDefault="00722B46" w:rsidP="009923E5">
      <w:pPr>
        <w:spacing w:line="195" w:lineRule="exact"/>
        <w:ind w:left="141"/>
        <w:jc w:val="both"/>
        <w:rPr>
          <w:sz w:val="16"/>
          <w:lang w:val="nl-BE"/>
        </w:rPr>
      </w:pPr>
    </w:p>
    <w:p w14:paraId="49C5A76E" w14:textId="77777777" w:rsidR="00642BA6" w:rsidRPr="006E78FD" w:rsidRDefault="00237B99">
      <w:pPr>
        <w:pStyle w:val="Titre1"/>
        <w:spacing w:before="17"/>
        <w:rPr>
          <w:lang w:val="nl-BE"/>
        </w:rPr>
      </w:pPr>
      <w:r w:rsidRPr="006E78FD">
        <w:rPr>
          <w:lang w:val="nl-BE"/>
        </w:rPr>
        <w:t xml:space="preserve">2/ </w:t>
      </w:r>
      <w:r w:rsidRPr="006E78FD">
        <w:rPr>
          <w:spacing w:val="-2"/>
          <w:lang w:val="nl-BE"/>
        </w:rPr>
        <w:t>Methodologie</w:t>
      </w:r>
    </w:p>
    <w:p w14:paraId="40798F51" w14:textId="151EA868" w:rsidR="00642BA6" w:rsidRPr="002B4ED3" w:rsidRDefault="00237B99" w:rsidP="0064795E">
      <w:pPr>
        <w:pStyle w:val="Corpsdetexte"/>
        <w:spacing w:before="270"/>
        <w:ind w:left="141"/>
        <w:jc w:val="both"/>
        <w:rPr>
          <w:lang w:val="nl-BE"/>
        </w:rPr>
      </w:pPr>
      <w:r w:rsidRPr="006E78FD">
        <w:rPr>
          <w:lang w:val="nl-BE"/>
        </w:rPr>
        <w:t xml:space="preserve">De </w:t>
      </w:r>
      <w:r w:rsidR="002B4ED3">
        <w:rPr>
          <w:lang w:val="nl-BE"/>
        </w:rPr>
        <w:t>NHRPH</w:t>
      </w:r>
      <w:r w:rsidRPr="006E78FD">
        <w:rPr>
          <w:lang w:val="nl-BE"/>
        </w:rPr>
        <w:t xml:space="preserve"> heeft de nodige tijd genomen om de </w:t>
      </w:r>
      <w:r w:rsidR="008F56E0" w:rsidRPr="006E78FD">
        <w:rPr>
          <w:lang w:val="nl-BE"/>
        </w:rPr>
        <w:t xml:space="preserve">documentatie </w:t>
      </w:r>
      <w:r w:rsidR="00944D6D" w:rsidRPr="006E78FD">
        <w:rPr>
          <w:lang w:val="nl-BE"/>
        </w:rPr>
        <w:t xml:space="preserve">(boeken, artikelen, </w:t>
      </w:r>
      <w:proofErr w:type="spellStart"/>
      <w:r w:rsidR="00944D6D" w:rsidRPr="006E78FD">
        <w:rPr>
          <w:lang w:val="nl-BE"/>
        </w:rPr>
        <w:t>webinars</w:t>
      </w:r>
      <w:proofErr w:type="spellEnd"/>
      <w:r w:rsidR="00944D6D" w:rsidRPr="006E78FD">
        <w:rPr>
          <w:lang w:val="nl-BE"/>
        </w:rPr>
        <w:t xml:space="preserve">, opleidingen) </w:t>
      </w:r>
      <w:r w:rsidRPr="006E78FD">
        <w:rPr>
          <w:lang w:val="nl-BE"/>
        </w:rPr>
        <w:t xml:space="preserve">over het onderwerp </w:t>
      </w:r>
      <w:r w:rsidR="008F56E0" w:rsidRPr="006E78FD">
        <w:rPr>
          <w:lang w:val="nl-BE"/>
        </w:rPr>
        <w:t xml:space="preserve">kunstmatige intelligentie in de gezondheidszorg </w:t>
      </w:r>
      <w:r w:rsidRPr="006E78FD">
        <w:rPr>
          <w:lang w:val="nl-BE"/>
        </w:rPr>
        <w:t>te bestuderen</w:t>
      </w:r>
      <w:r w:rsidR="008F56E0" w:rsidRPr="006E78FD">
        <w:rPr>
          <w:lang w:val="nl-BE"/>
        </w:rPr>
        <w:t xml:space="preserve">. </w:t>
      </w:r>
      <w:r w:rsidRPr="002B4ED3">
        <w:rPr>
          <w:lang w:val="nl-BE"/>
        </w:rPr>
        <w:t xml:space="preserve">Daarnaast heeft zij </w:t>
      </w:r>
      <w:r w:rsidR="008F56E0" w:rsidRPr="002B4ED3">
        <w:rPr>
          <w:spacing w:val="-4"/>
          <w:lang w:val="nl-BE"/>
        </w:rPr>
        <w:t xml:space="preserve">een ontmoeting gehad met en </w:t>
      </w:r>
      <w:r w:rsidRPr="002B4ED3">
        <w:rPr>
          <w:lang w:val="nl-BE"/>
        </w:rPr>
        <w:t>gehoord</w:t>
      </w:r>
      <w:r w:rsidRPr="002B4ED3">
        <w:rPr>
          <w:spacing w:val="-10"/>
          <w:lang w:val="nl-BE"/>
        </w:rPr>
        <w:t>:</w:t>
      </w:r>
    </w:p>
    <w:p w14:paraId="402EC930" w14:textId="317E30D5" w:rsidR="008F56E0" w:rsidRPr="006E78FD" w:rsidRDefault="008F56E0" w:rsidP="002C7BEC">
      <w:pPr>
        <w:pStyle w:val="Paragraphedeliste"/>
        <w:numPr>
          <w:ilvl w:val="0"/>
          <w:numId w:val="7"/>
        </w:numPr>
        <w:tabs>
          <w:tab w:val="left" w:pos="861"/>
        </w:tabs>
        <w:ind w:left="856" w:hanging="357"/>
        <w:rPr>
          <w:lang w:val="nl-BE"/>
        </w:rPr>
      </w:pPr>
      <w:r w:rsidRPr="006E78FD">
        <w:rPr>
          <w:lang w:val="nl-BE"/>
        </w:rPr>
        <w:t xml:space="preserve">een </w:t>
      </w:r>
      <w:r w:rsidR="00237B99" w:rsidRPr="006E78FD">
        <w:rPr>
          <w:lang w:val="nl-BE"/>
        </w:rPr>
        <w:t xml:space="preserve">academisch expert </w:t>
      </w:r>
      <w:r w:rsidRPr="006E78FD">
        <w:rPr>
          <w:lang w:val="nl-BE"/>
        </w:rPr>
        <w:t xml:space="preserve">die actief is in de opleiding </w:t>
      </w:r>
      <w:r w:rsidR="00944D6D" w:rsidRPr="006E78FD">
        <w:rPr>
          <w:lang w:val="nl-BE"/>
        </w:rPr>
        <w:t xml:space="preserve">van gezondheidswerkers </w:t>
      </w:r>
      <w:r w:rsidRPr="006E78FD">
        <w:rPr>
          <w:lang w:val="nl-BE"/>
        </w:rPr>
        <w:t>op het gebied van kunstmatige intelligentie</w:t>
      </w:r>
      <w:r w:rsidR="00237B99" w:rsidRPr="006E78FD">
        <w:rPr>
          <w:spacing w:val="-10"/>
          <w:lang w:val="nl-BE"/>
        </w:rPr>
        <w:t xml:space="preserve">; </w:t>
      </w:r>
    </w:p>
    <w:p w14:paraId="66867598" w14:textId="7E555072" w:rsidR="008F56E0" w:rsidRPr="006E78FD" w:rsidRDefault="7E2AE338" w:rsidP="002C7BEC">
      <w:pPr>
        <w:pStyle w:val="Paragraphedeliste"/>
        <w:numPr>
          <w:ilvl w:val="0"/>
          <w:numId w:val="7"/>
        </w:numPr>
        <w:tabs>
          <w:tab w:val="left" w:pos="861"/>
        </w:tabs>
        <w:ind w:left="856" w:hanging="357"/>
        <w:rPr>
          <w:lang w:val="nl-BE"/>
        </w:rPr>
      </w:pPr>
      <w:r w:rsidRPr="006E78FD">
        <w:rPr>
          <w:spacing w:val="-10"/>
          <w:lang w:val="nl-BE"/>
        </w:rPr>
        <w:t xml:space="preserve">artsen die </w:t>
      </w:r>
      <w:r w:rsidR="46684864" w:rsidRPr="006E78FD">
        <w:rPr>
          <w:spacing w:val="-10"/>
          <w:lang w:val="nl-BE"/>
        </w:rPr>
        <w:t xml:space="preserve">in hun dagelijkse praktijk </w:t>
      </w:r>
      <w:r w:rsidR="0DE3501D" w:rsidRPr="006E78FD">
        <w:rPr>
          <w:spacing w:val="-10"/>
          <w:lang w:val="nl-BE"/>
        </w:rPr>
        <w:t xml:space="preserve">rechtstreeks </w:t>
      </w:r>
      <w:r w:rsidR="00AF4B60" w:rsidRPr="006E78FD">
        <w:rPr>
          <w:spacing w:val="-10"/>
          <w:lang w:val="nl-BE"/>
        </w:rPr>
        <w:t xml:space="preserve">met AI </w:t>
      </w:r>
      <w:r w:rsidR="0DE3501D" w:rsidRPr="006E78FD">
        <w:rPr>
          <w:spacing w:val="-10"/>
          <w:lang w:val="nl-BE"/>
        </w:rPr>
        <w:t>te maken hebben</w:t>
      </w:r>
      <w:r w:rsidR="00AF4B60" w:rsidRPr="006E78FD">
        <w:rPr>
          <w:spacing w:val="-10"/>
          <w:lang w:val="nl-BE"/>
        </w:rPr>
        <w:t>;</w:t>
      </w:r>
    </w:p>
    <w:p w14:paraId="4F7FB086" w14:textId="1D9CD6B7" w:rsidR="008F56E0" w:rsidRPr="00F074F5" w:rsidRDefault="008F56E0" w:rsidP="002C7BEC">
      <w:pPr>
        <w:pStyle w:val="Paragraphedeliste"/>
        <w:numPr>
          <w:ilvl w:val="0"/>
          <w:numId w:val="7"/>
        </w:numPr>
        <w:tabs>
          <w:tab w:val="left" w:pos="861"/>
        </w:tabs>
        <w:ind w:left="856" w:hanging="357"/>
        <w:rPr>
          <w:lang w:val="fr-BE"/>
        </w:rPr>
      </w:pPr>
      <w:proofErr w:type="spellStart"/>
      <w:r w:rsidRPr="008F56E0">
        <w:rPr>
          <w:spacing w:val="-10"/>
          <w:lang w:val="fr-BE"/>
        </w:rPr>
        <w:t>een</w:t>
      </w:r>
      <w:proofErr w:type="spellEnd"/>
      <w:r w:rsidRPr="008F56E0">
        <w:rPr>
          <w:spacing w:val="-10"/>
          <w:lang w:val="fr-BE"/>
        </w:rPr>
        <w:t xml:space="preserve"> </w:t>
      </w:r>
      <w:r w:rsidRPr="339D40E6">
        <w:rPr>
          <w:i/>
          <w:iCs/>
          <w:spacing w:val="-10"/>
          <w:lang w:val="fr-BE"/>
        </w:rPr>
        <w:t xml:space="preserve">Data Protection </w:t>
      </w:r>
      <w:proofErr w:type="spellStart"/>
      <w:r w:rsidRPr="339D40E6">
        <w:rPr>
          <w:i/>
          <w:iCs/>
          <w:spacing w:val="-10"/>
          <w:lang w:val="fr-BE"/>
        </w:rPr>
        <w:t>Officer</w:t>
      </w:r>
      <w:proofErr w:type="spellEnd"/>
      <w:r w:rsidRPr="339D40E6">
        <w:rPr>
          <w:i/>
          <w:iCs/>
          <w:spacing w:val="-10"/>
          <w:lang w:val="fr-BE"/>
        </w:rPr>
        <w:t xml:space="preserve"> </w:t>
      </w:r>
      <w:r w:rsidR="00F074F5">
        <w:rPr>
          <w:spacing w:val="-10"/>
          <w:lang w:val="fr-BE"/>
        </w:rPr>
        <w:t xml:space="preserve">(DPO) </w:t>
      </w:r>
      <w:r w:rsidR="002C7BEC">
        <w:rPr>
          <w:spacing w:val="-10"/>
          <w:lang w:val="fr-BE"/>
        </w:rPr>
        <w:t xml:space="preserve">en </w:t>
      </w:r>
      <w:r w:rsidR="002C7BEC" w:rsidRPr="339D40E6">
        <w:rPr>
          <w:i/>
          <w:iCs/>
          <w:spacing w:val="-10"/>
          <w:lang w:val="en-US"/>
        </w:rPr>
        <w:t xml:space="preserve">Chief Information Security Officer </w:t>
      </w:r>
      <w:r w:rsidR="002C7BEC">
        <w:rPr>
          <w:spacing w:val="-10"/>
          <w:lang w:val="en-US"/>
        </w:rPr>
        <w:t xml:space="preserve">(CISO) </w:t>
      </w:r>
      <w:r>
        <w:rPr>
          <w:spacing w:val="-10"/>
          <w:lang w:val="fr-BE"/>
        </w:rPr>
        <w:t xml:space="preserve">van </w:t>
      </w:r>
      <w:proofErr w:type="spellStart"/>
      <w:r>
        <w:rPr>
          <w:spacing w:val="-10"/>
          <w:lang w:val="fr-BE"/>
        </w:rPr>
        <w:t>een</w:t>
      </w:r>
      <w:proofErr w:type="spellEnd"/>
      <w:r>
        <w:rPr>
          <w:spacing w:val="-10"/>
          <w:lang w:val="fr-BE"/>
        </w:rPr>
        <w:t xml:space="preserve"> </w:t>
      </w:r>
      <w:proofErr w:type="spellStart"/>
      <w:r>
        <w:rPr>
          <w:spacing w:val="-10"/>
          <w:lang w:val="fr-BE"/>
        </w:rPr>
        <w:t>groot</w:t>
      </w:r>
      <w:proofErr w:type="spellEnd"/>
      <w:r>
        <w:rPr>
          <w:spacing w:val="-10"/>
          <w:lang w:val="fr-BE"/>
        </w:rPr>
        <w:t xml:space="preserve"> </w:t>
      </w:r>
      <w:proofErr w:type="spellStart"/>
      <w:r>
        <w:rPr>
          <w:spacing w:val="-10"/>
          <w:lang w:val="fr-BE"/>
        </w:rPr>
        <w:t>Belgisch</w:t>
      </w:r>
      <w:proofErr w:type="spellEnd"/>
      <w:r>
        <w:rPr>
          <w:spacing w:val="-10"/>
          <w:lang w:val="fr-BE"/>
        </w:rPr>
        <w:t xml:space="preserve"> </w:t>
      </w:r>
      <w:proofErr w:type="spellStart"/>
      <w:r>
        <w:rPr>
          <w:spacing w:val="-10"/>
          <w:lang w:val="fr-BE"/>
        </w:rPr>
        <w:t>ziekenhuiscomplex</w:t>
      </w:r>
      <w:proofErr w:type="spellEnd"/>
      <w:r w:rsidR="00F074F5">
        <w:rPr>
          <w:spacing w:val="-10"/>
          <w:lang w:val="fr-BE"/>
        </w:rPr>
        <w:t>;</w:t>
      </w:r>
    </w:p>
    <w:p w14:paraId="60DE0575" w14:textId="2062CF42" w:rsidR="00F074F5" w:rsidRPr="006E78FD" w:rsidRDefault="00F074F5" w:rsidP="002C7BEC">
      <w:pPr>
        <w:pStyle w:val="Paragraphedeliste"/>
        <w:numPr>
          <w:ilvl w:val="0"/>
          <w:numId w:val="7"/>
        </w:numPr>
        <w:tabs>
          <w:tab w:val="left" w:pos="861"/>
        </w:tabs>
        <w:ind w:left="856" w:hanging="357"/>
        <w:rPr>
          <w:lang w:val="nl-BE"/>
        </w:rPr>
      </w:pPr>
      <w:r w:rsidRPr="006E78FD">
        <w:rPr>
          <w:spacing w:val="-10"/>
          <w:lang w:val="nl-BE"/>
        </w:rPr>
        <w:t xml:space="preserve">juristen gespecialiseerd in kunstmatige intelligentie, gegevensbescherming en </w:t>
      </w:r>
      <w:proofErr w:type="spellStart"/>
      <w:r w:rsidRPr="006E78FD">
        <w:rPr>
          <w:spacing w:val="-10"/>
          <w:lang w:val="nl-BE"/>
        </w:rPr>
        <w:t>patiëntenrechten</w:t>
      </w:r>
      <w:proofErr w:type="spellEnd"/>
      <w:r w:rsidRPr="006E78FD">
        <w:rPr>
          <w:spacing w:val="-10"/>
          <w:lang w:val="nl-BE"/>
        </w:rPr>
        <w:t>;</w:t>
      </w:r>
    </w:p>
    <w:p w14:paraId="3960DF7E" w14:textId="7DE4763E" w:rsidR="00642BA6" w:rsidRPr="006E78FD" w:rsidRDefault="41D3E1E1" w:rsidP="002C7BEC">
      <w:pPr>
        <w:pStyle w:val="Paragraphedeliste"/>
        <w:numPr>
          <w:ilvl w:val="0"/>
          <w:numId w:val="7"/>
        </w:numPr>
        <w:tabs>
          <w:tab w:val="left" w:pos="861"/>
        </w:tabs>
        <w:ind w:left="856" w:right="141" w:hanging="357"/>
        <w:rPr>
          <w:lang w:val="nl-BE"/>
        </w:rPr>
      </w:pPr>
      <w:commentRangeStart w:id="33"/>
      <w:commentRangeStart w:id="34"/>
      <w:r w:rsidRPr="006E78FD">
        <w:rPr>
          <w:lang w:val="nl-BE"/>
        </w:rPr>
        <w:t>personen met een handicap zelf</w:t>
      </w:r>
      <w:r w:rsidR="7E2AE338" w:rsidRPr="006E78FD">
        <w:rPr>
          <w:lang w:val="nl-BE"/>
        </w:rPr>
        <w:t>;</w:t>
      </w:r>
      <w:commentRangeEnd w:id="33"/>
      <w:r w:rsidR="00237B99">
        <w:commentReference w:id="33"/>
      </w:r>
      <w:commentRangeEnd w:id="34"/>
      <w:r w:rsidR="00237B99">
        <w:commentReference w:id="34"/>
      </w:r>
    </w:p>
    <w:p w14:paraId="546ACA4D" w14:textId="616EE27A" w:rsidR="00642BA6" w:rsidRPr="006E78FD" w:rsidRDefault="00F074F5" w:rsidP="002C7BEC">
      <w:pPr>
        <w:pStyle w:val="Paragraphedeliste"/>
        <w:numPr>
          <w:ilvl w:val="0"/>
          <w:numId w:val="7"/>
        </w:numPr>
        <w:tabs>
          <w:tab w:val="left" w:pos="861"/>
        </w:tabs>
        <w:spacing w:before="1"/>
        <w:rPr>
          <w:lang w:val="nl-BE"/>
        </w:rPr>
      </w:pPr>
      <w:r w:rsidRPr="006E78FD">
        <w:rPr>
          <w:lang w:val="nl-BE"/>
        </w:rPr>
        <w:t xml:space="preserve">Belgische en Europese </w:t>
      </w:r>
      <w:r w:rsidR="00237B99" w:rsidRPr="006E78FD">
        <w:rPr>
          <w:lang w:val="nl-BE"/>
        </w:rPr>
        <w:t>verenigingen die personen met een handicap vertegenwoordigen</w:t>
      </w:r>
      <w:r w:rsidR="00237B99" w:rsidRPr="006E78FD">
        <w:rPr>
          <w:spacing w:val="-10"/>
          <w:lang w:val="nl-BE"/>
        </w:rPr>
        <w:t>;</w:t>
      </w:r>
    </w:p>
    <w:p w14:paraId="2B937340" w14:textId="6566D2B1" w:rsidR="0064795E" w:rsidRPr="006E78FD" w:rsidRDefault="00237B99" w:rsidP="002C7BEC">
      <w:pPr>
        <w:pStyle w:val="Paragraphedeliste"/>
        <w:numPr>
          <w:ilvl w:val="0"/>
          <w:numId w:val="7"/>
        </w:numPr>
        <w:tabs>
          <w:tab w:val="left" w:pos="861"/>
        </w:tabs>
        <w:rPr>
          <w:lang w:val="nl-BE"/>
        </w:rPr>
      </w:pPr>
      <w:r w:rsidRPr="006E78FD">
        <w:rPr>
          <w:lang w:val="nl-BE"/>
        </w:rPr>
        <w:t xml:space="preserve">vertegenwoordigers van instellingen </w:t>
      </w:r>
      <w:r w:rsidR="00F074F5" w:rsidRPr="006E78FD">
        <w:rPr>
          <w:lang w:val="nl-BE"/>
        </w:rPr>
        <w:t xml:space="preserve">die actief zijn op het gebied van de bescherming en verdediging van </w:t>
      </w:r>
      <w:r w:rsidR="008F195D" w:rsidRPr="006E78FD">
        <w:rPr>
          <w:lang w:val="nl-BE"/>
        </w:rPr>
        <w:t>de mensenre</w:t>
      </w:r>
      <w:r w:rsidR="00F074F5" w:rsidRPr="006E78FD">
        <w:rPr>
          <w:lang w:val="nl-BE"/>
        </w:rPr>
        <w:t xml:space="preserve">chten. </w:t>
      </w:r>
    </w:p>
    <w:p w14:paraId="6769A616" w14:textId="77777777" w:rsidR="00642BA6" w:rsidRPr="006E78FD" w:rsidRDefault="00642BA6" w:rsidP="002C7BEC">
      <w:pPr>
        <w:pStyle w:val="Corpsdetexte"/>
        <w:jc w:val="both"/>
        <w:rPr>
          <w:lang w:val="nl-BE"/>
        </w:rPr>
      </w:pPr>
    </w:p>
    <w:p w14:paraId="5B157C4C" w14:textId="3F1826EE" w:rsidR="00642BA6" w:rsidRPr="006E78FD" w:rsidRDefault="00237B99" w:rsidP="002C7BEC">
      <w:pPr>
        <w:pStyle w:val="Corpsdetexte"/>
        <w:spacing w:before="1"/>
        <w:ind w:left="141" w:right="147"/>
        <w:jc w:val="both"/>
        <w:rPr>
          <w:lang w:val="nl-BE"/>
        </w:rPr>
      </w:pPr>
      <w:r w:rsidRPr="006E78FD">
        <w:rPr>
          <w:lang w:val="nl-BE"/>
        </w:rPr>
        <w:t>Dit standpuntdocument is het resultaat van dit grondige, participatieve werk dat een brede vertegenwoordiging biedt van de levensrealiteit in alle regio's van het land.</w:t>
      </w:r>
    </w:p>
    <w:p w14:paraId="72307DC1" w14:textId="77777777" w:rsidR="00642BA6" w:rsidRPr="006E78FD" w:rsidRDefault="00642BA6">
      <w:pPr>
        <w:pStyle w:val="Corpsdetexte"/>
        <w:spacing w:before="268"/>
        <w:rPr>
          <w:lang w:val="nl-BE"/>
        </w:rPr>
      </w:pPr>
    </w:p>
    <w:p w14:paraId="49554DAC" w14:textId="063E1F90" w:rsidR="00642BA6" w:rsidRPr="006E78FD" w:rsidRDefault="41D3E1E1">
      <w:pPr>
        <w:pStyle w:val="Titre1"/>
        <w:spacing w:before="0"/>
        <w:rPr>
          <w:lang w:val="nl-BE"/>
        </w:rPr>
      </w:pPr>
      <w:r w:rsidRPr="006E78FD">
        <w:rPr>
          <w:lang w:val="nl-BE"/>
        </w:rPr>
        <w:t xml:space="preserve">3/ </w:t>
      </w:r>
      <w:r w:rsidR="1E0C3771" w:rsidRPr="006E78FD">
        <w:rPr>
          <w:spacing w:val="-4"/>
          <w:lang w:val="nl-BE"/>
        </w:rPr>
        <w:t xml:space="preserve">Kunstmatige intelligentie </w:t>
      </w:r>
      <w:r w:rsidR="00AF4B60" w:rsidRPr="006E78FD">
        <w:rPr>
          <w:spacing w:val="-4"/>
          <w:lang w:val="nl-BE"/>
        </w:rPr>
        <w:t xml:space="preserve">en </w:t>
      </w:r>
      <w:r w:rsidR="3CFF35CC" w:rsidRPr="006E78FD">
        <w:rPr>
          <w:spacing w:val="-4"/>
          <w:lang w:val="nl-BE"/>
        </w:rPr>
        <w:t xml:space="preserve">het </w:t>
      </w:r>
      <w:r w:rsidR="2BE94BED" w:rsidRPr="006E78FD">
        <w:rPr>
          <w:spacing w:val="-4"/>
          <w:lang w:val="nl-BE"/>
        </w:rPr>
        <w:t>algemene</w:t>
      </w:r>
      <w:r w:rsidR="00AF4B60" w:rsidRPr="006E78FD">
        <w:rPr>
          <w:spacing w:val="-4"/>
          <w:lang w:val="nl-BE"/>
        </w:rPr>
        <w:t xml:space="preserve">, </w:t>
      </w:r>
      <w:r w:rsidR="3CFF35CC" w:rsidRPr="006E78FD">
        <w:rPr>
          <w:spacing w:val="-4"/>
          <w:lang w:val="nl-BE"/>
        </w:rPr>
        <w:t xml:space="preserve">nationale, Europese en internationale </w:t>
      </w:r>
      <w:r w:rsidR="7B1D2F5E" w:rsidRPr="006E78FD">
        <w:rPr>
          <w:spacing w:val="-4"/>
          <w:lang w:val="nl-BE"/>
        </w:rPr>
        <w:t>kader</w:t>
      </w:r>
      <w:r w:rsidR="3CFF35CC" w:rsidRPr="006E78FD">
        <w:rPr>
          <w:spacing w:val="-4"/>
          <w:lang w:val="nl-BE"/>
        </w:rPr>
        <w:t>: wetten, richtlijnen en verdragen</w:t>
      </w:r>
    </w:p>
    <w:p w14:paraId="0AD1F42D" w14:textId="77777777" w:rsidR="00642BA6" w:rsidRPr="006E78FD" w:rsidRDefault="00642BA6">
      <w:pPr>
        <w:pStyle w:val="Corpsdetexte"/>
        <w:rPr>
          <w:lang w:val="nl-BE"/>
        </w:rPr>
      </w:pPr>
    </w:p>
    <w:p w14:paraId="59D65D6C" w14:textId="346E30BA" w:rsidR="008762F3" w:rsidRPr="006E78FD" w:rsidRDefault="0B81C317" w:rsidP="00DC0DFC">
      <w:pPr>
        <w:pStyle w:val="Corpsdetexte"/>
        <w:jc w:val="both"/>
        <w:rPr>
          <w:lang w:val="nl-BE"/>
        </w:rPr>
      </w:pPr>
      <w:r w:rsidRPr="006E78FD">
        <w:rPr>
          <w:lang w:val="nl-BE"/>
        </w:rPr>
        <w:t xml:space="preserve">Hoewel kunstmatige intelligentie een relatief recente technologische innovatie is, zijn </w:t>
      </w:r>
      <w:r w:rsidR="00BA0292" w:rsidRPr="006E78FD">
        <w:rPr>
          <w:lang w:val="nl-BE"/>
        </w:rPr>
        <w:t xml:space="preserve">er </w:t>
      </w:r>
      <w:r w:rsidR="00940BB4" w:rsidRPr="006E78FD">
        <w:rPr>
          <w:lang w:val="nl-BE"/>
        </w:rPr>
        <w:t xml:space="preserve">tal </w:t>
      </w:r>
      <w:r w:rsidR="00BA0292" w:rsidRPr="006E78FD">
        <w:rPr>
          <w:lang w:val="nl-BE"/>
        </w:rPr>
        <w:t xml:space="preserve">van verdragen, wetten en richtlijnen </w:t>
      </w:r>
      <w:r w:rsidRPr="006E78FD">
        <w:rPr>
          <w:lang w:val="nl-BE"/>
        </w:rPr>
        <w:t xml:space="preserve">die het ontwerp, de implementatie en het gebruik ervan regelen. </w:t>
      </w:r>
      <w:r w:rsidR="00940BB4" w:rsidRPr="006E78FD">
        <w:rPr>
          <w:lang w:val="nl-BE"/>
        </w:rPr>
        <w:t xml:space="preserve">Sommige zijn bindend, andere niet. Sommige hebben betrekking op de technische aspecten en op </w:t>
      </w:r>
      <w:r w:rsidR="001046A6" w:rsidRPr="006E78FD">
        <w:rPr>
          <w:lang w:val="nl-BE"/>
        </w:rPr>
        <w:t xml:space="preserve">AI-gebaseerde </w:t>
      </w:r>
      <w:r w:rsidR="00940BB4" w:rsidRPr="006E78FD">
        <w:rPr>
          <w:lang w:val="nl-BE"/>
        </w:rPr>
        <w:t xml:space="preserve">producten, andere trachten een speelveld te definiëren waarin AI zich moet ontwikkelen  </w:t>
      </w:r>
      <w:r w:rsidR="00AF4B60" w:rsidRPr="006E78FD">
        <w:rPr>
          <w:lang w:val="nl-BE"/>
        </w:rPr>
        <w:t>met respect voor de mensenrechten</w:t>
      </w:r>
      <w:r w:rsidR="00940BB4" w:rsidRPr="006E78FD">
        <w:rPr>
          <w:lang w:val="nl-BE"/>
        </w:rPr>
        <w:t xml:space="preserve">.  </w:t>
      </w:r>
    </w:p>
    <w:p w14:paraId="441C0357" w14:textId="77777777" w:rsidR="00DC0DFC" w:rsidRPr="006E78FD" w:rsidRDefault="00DC0DFC" w:rsidP="00DC0DFC">
      <w:pPr>
        <w:pStyle w:val="Corpsdetexte"/>
        <w:jc w:val="both"/>
        <w:rPr>
          <w:lang w:val="nl-BE"/>
        </w:rPr>
      </w:pPr>
    </w:p>
    <w:p w14:paraId="327DA14B" w14:textId="183D4A09" w:rsidR="00DC0DFC" w:rsidRPr="006E78FD" w:rsidRDefault="00AF4B60" w:rsidP="00DC0DFC">
      <w:pPr>
        <w:pStyle w:val="Corpsdetexte"/>
        <w:jc w:val="both"/>
        <w:rPr>
          <w:b/>
          <w:bCs/>
          <w:u w:val="single"/>
          <w:lang w:val="nl-BE"/>
        </w:rPr>
      </w:pPr>
      <w:r w:rsidRPr="006E78FD">
        <w:rPr>
          <w:b/>
          <w:bCs/>
          <w:u w:val="single"/>
          <w:lang w:val="nl-BE"/>
        </w:rPr>
        <w:t>A</w:t>
      </w:r>
      <w:r w:rsidR="001046A6" w:rsidRPr="006E78FD">
        <w:rPr>
          <w:b/>
          <w:bCs/>
          <w:u w:val="single"/>
          <w:lang w:val="nl-BE"/>
        </w:rPr>
        <w:t xml:space="preserve">. </w:t>
      </w:r>
      <w:r w:rsidR="00DC0DFC" w:rsidRPr="006E78FD">
        <w:rPr>
          <w:b/>
          <w:bCs/>
          <w:u w:val="single"/>
          <w:lang w:val="nl-BE"/>
        </w:rPr>
        <w:t>Mensenrechten als niet-bindende richtlijnen</w:t>
      </w:r>
    </w:p>
    <w:p w14:paraId="5DEC5DAE" w14:textId="77777777" w:rsidR="00DC0DFC" w:rsidRPr="006E78FD" w:rsidRDefault="00DC0DFC" w:rsidP="00DC0DFC">
      <w:pPr>
        <w:pStyle w:val="Corpsdetexte"/>
        <w:jc w:val="both"/>
        <w:rPr>
          <w:lang w:val="nl-BE"/>
        </w:rPr>
      </w:pPr>
    </w:p>
    <w:p w14:paraId="054F16A6" w14:textId="716045F2" w:rsidR="00907990" w:rsidRPr="006E78FD" w:rsidRDefault="0036504C" w:rsidP="00D53B8B">
      <w:pPr>
        <w:pStyle w:val="Corpsdetexte"/>
        <w:jc w:val="both"/>
        <w:rPr>
          <w:b/>
          <w:bCs/>
          <w:u w:val="single"/>
          <w:lang w:val="nl-BE"/>
        </w:rPr>
      </w:pPr>
      <w:r w:rsidRPr="006E78FD">
        <w:rPr>
          <w:b/>
          <w:bCs/>
          <w:u w:val="single"/>
          <w:lang w:val="nl-BE"/>
        </w:rPr>
        <w:lastRenderedPageBreak/>
        <w:t xml:space="preserve">Kunstmatige intelligentie en mensenrechten: de aanbevelingen van </w:t>
      </w:r>
      <w:r w:rsidR="0B81C317" w:rsidRPr="006E78FD">
        <w:rPr>
          <w:b/>
          <w:bCs/>
          <w:u w:val="single"/>
          <w:lang w:val="nl-BE"/>
        </w:rPr>
        <w:t>de Raad van Europa</w:t>
      </w:r>
    </w:p>
    <w:p w14:paraId="4409D17B" w14:textId="77777777" w:rsidR="00907990" w:rsidRPr="006E78FD" w:rsidRDefault="00907990" w:rsidP="00D53B8B">
      <w:pPr>
        <w:pStyle w:val="Corpsdetexte"/>
        <w:jc w:val="both"/>
        <w:rPr>
          <w:lang w:val="nl-BE"/>
        </w:rPr>
      </w:pPr>
    </w:p>
    <w:p w14:paraId="464637F5" w14:textId="6797A850" w:rsidR="00074936" w:rsidRPr="006E78FD" w:rsidRDefault="002A0C06" w:rsidP="00D53B8B">
      <w:pPr>
        <w:pStyle w:val="Corpsdetexte"/>
        <w:jc w:val="both"/>
        <w:rPr>
          <w:lang w:val="nl-BE"/>
        </w:rPr>
      </w:pPr>
      <w:r w:rsidRPr="006E78FD">
        <w:rPr>
          <w:lang w:val="nl-BE"/>
        </w:rPr>
        <w:t>De Raad van Europa heeft</w:t>
      </w:r>
      <w:r w:rsidR="0036504C" w:rsidRPr="006E78FD">
        <w:rPr>
          <w:lang w:val="nl-BE"/>
        </w:rPr>
        <w:t>, in zijn hoedanigheid van verdediger van de mensenrechten</w:t>
      </w:r>
      <w:r w:rsidR="0036504C">
        <w:rPr>
          <w:rStyle w:val="Appelnotedebasdep"/>
        </w:rPr>
        <w:footnoteReference w:id="1"/>
      </w:r>
      <w:r w:rsidR="0036504C" w:rsidRPr="006E78FD">
        <w:rPr>
          <w:lang w:val="nl-BE"/>
        </w:rPr>
        <w:t xml:space="preserve"> , </w:t>
      </w:r>
      <w:r w:rsidRPr="006E78FD">
        <w:rPr>
          <w:lang w:val="nl-BE"/>
        </w:rPr>
        <w:t xml:space="preserve">verschillende teksten gepubliceerd die direct of indirect betrekking hebben op kunstmatige intelligentie, waaronder: </w:t>
      </w:r>
    </w:p>
    <w:p w14:paraId="68E6D83D" w14:textId="364758C1" w:rsidR="00074936" w:rsidRPr="006E78FD" w:rsidRDefault="002A0C06" w:rsidP="00D53B8B">
      <w:pPr>
        <w:pStyle w:val="Corpsdetexte"/>
        <w:numPr>
          <w:ilvl w:val="0"/>
          <w:numId w:val="8"/>
        </w:numPr>
        <w:jc w:val="both"/>
        <w:rPr>
          <w:lang w:val="nl-BE"/>
        </w:rPr>
      </w:pPr>
      <w:r w:rsidRPr="006E78FD">
        <w:rPr>
          <w:lang w:val="nl-BE"/>
        </w:rPr>
        <w:t>de aanbeveling van de Raad van Ministers aan de lidstaten over de gevolgen van algoritmische systemen voor de mensenrechten van 8 april 2020 (</w:t>
      </w:r>
      <w:hyperlink r:id="rId67" w:anchor="{%22CoEIdentifier%22:[%2209000016809e1154%22],%22sort%22:[%22CoEValidationDate%20Descending%22]}" w:history="1">
        <w:r w:rsidRPr="006E78FD">
          <w:rPr>
            <w:rStyle w:val="Lienhypertexte"/>
            <w:lang w:val="nl-BE"/>
          </w:rPr>
          <w:t>CM/</w:t>
        </w:r>
        <w:proofErr w:type="spellStart"/>
        <w:r w:rsidRPr="006E78FD">
          <w:rPr>
            <w:rStyle w:val="Lienhypertexte"/>
            <w:lang w:val="nl-BE"/>
          </w:rPr>
          <w:t>Rec</w:t>
        </w:r>
        <w:proofErr w:type="spellEnd"/>
        <w:r w:rsidRPr="006E78FD">
          <w:rPr>
            <w:rStyle w:val="Lienhypertexte"/>
            <w:lang w:val="nl-BE"/>
          </w:rPr>
          <w:t xml:space="preserve"> 2020/1</w:t>
        </w:r>
      </w:hyperlink>
      <w:r w:rsidRPr="006E78FD">
        <w:rPr>
          <w:lang w:val="nl-BE"/>
        </w:rPr>
        <w:t>)</w:t>
      </w:r>
    </w:p>
    <w:p w14:paraId="3B3D7D11" w14:textId="56585D22" w:rsidR="002A0C06" w:rsidRPr="006E78FD" w:rsidRDefault="002A0C06" w:rsidP="00D53B8B">
      <w:pPr>
        <w:pStyle w:val="Corpsdetexte"/>
        <w:numPr>
          <w:ilvl w:val="0"/>
          <w:numId w:val="8"/>
        </w:numPr>
        <w:jc w:val="both"/>
        <w:rPr>
          <w:lang w:val="nl-BE"/>
        </w:rPr>
      </w:pPr>
      <w:r w:rsidRPr="006E78FD">
        <w:rPr>
          <w:lang w:val="nl-BE"/>
        </w:rPr>
        <w:t>het Kaderverdrag inzake kunstmatige intelligentie en mensenrechten, democratie en de rechtsstaat van 5 september 2024 (</w:t>
      </w:r>
      <w:hyperlink r:id="rId68" w:history="1">
        <w:r w:rsidRPr="006E78FD">
          <w:rPr>
            <w:rStyle w:val="Lienhypertexte"/>
            <w:lang w:val="nl-BE"/>
          </w:rPr>
          <w:t>CETS 225</w:t>
        </w:r>
      </w:hyperlink>
      <w:r w:rsidRPr="006E78FD">
        <w:rPr>
          <w:lang w:val="nl-BE"/>
        </w:rPr>
        <w:t>).</w:t>
      </w:r>
    </w:p>
    <w:p w14:paraId="4253D717" w14:textId="77777777" w:rsidR="002A0C06" w:rsidRPr="006E78FD" w:rsidRDefault="002A0C06" w:rsidP="00D53B8B">
      <w:pPr>
        <w:pStyle w:val="Corpsdetexte"/>
        <w:jc w:val="both"/>
        <w:rPr>
          <w:lang w:val="nl-BE"/>
        </w:rPr>
      </w:pPr>
    </w:p>
    <w:p w14:paraId="3C21CE7E" w14:textId="2B5E847F" w:rsidR="002A0C06" w:rsidRPr="006E78FD" w:rsidRDefault="0A791B74" w:rsidP="00D53B8B">
      <w:pPr>
        <w:pStyle w:val="Corpsdetexte"/>
        <w:jc w:val="both"/>
        <w:rPr>
          <w:b/>
          <w:bCs/>
          <w:lang w:val="nl-BE"/>
        </w:rPr>
      </w:pPr>
      <w:r w:rsidRPr="006E78FD">
        <w:rPr>
          <w:b/>
          <w:bCs/>
          <w:lang w:val="nl-BE"/>
        </w:rPr>
        <w:t xml:space="preserve">1°) Aanbeveling van de Raad van Ministers aan de lidstaten over de </w:t>
      </w:r>
      <w:r w:rsidRPr="006E78FD">
        <w:rPr>
          <w:b/>
          <w:bCs/>
          <w:highlight w:val="magenta"/>
          <w:lang w:val="nl-BE"/>
          <w:rPrChange w:id="35" w:author="Duchenne Véronique" w:date="2025-08-13T06:34:00Z">
            <w:rPr>
              <w:b/>
              <w:bCs/>
            </w:rPr>
          </w:rPrChange>
        </w:rPr>
        <w:t xml:space="preserve">gevolgen van algoritmische systemen </w:t>
      </w:r>
      <w:r w:rsidRPr="006E78FD">
        <w:rPr>
          <w:b/>
          <w:bCs/>
          <w:lang w:val="nl-BE"/>
        </w:rPr>
        <w:t>voor de mensenrechten van 8 april 2020 (CM/</w:t>
      </w:r>
      <w:proofErr w:type="spellStart"/>
      <w:r w:rsidRPr="006E78FD">
        <w:rPr>
          <w:b/>
          <w:bCs/>
          <w:lang w:val="nl-BE"/>
        </w:rPr>
        <w:t>Rec</w:t>
      </w:r>
      <w:proofErr w:type="spellEnd"/>
      <w:r w:rsidRPr="006E78FD">
        <w:rPr>
          <w:b/>
          <w:bCs/>
          <w:lang w:val="nl-BE"/>
        </w:rPr>
        <w:t xml:space="preserve"> 2020/1)</w:t>
      </w:r>
    </w:p>
    <w:p w14:paraId="006F59A9" w14:textId="77777777" w:rsidR="002A0C06" w:rsidRPr="006E78FD" w:rsidRDefault="002A0C06" w:rsidP="00D53B8B">
      <w:pPr>
        <w:pStyle w:val="Corpsdetexte"/>
        <w:jc w:val="both"/>
        <w:rPr>
          <w:lang w:val="nl-BE"/>
        </w:rPr>
      </w:pPr>
    </w:p>
    <w:p w14:paraId="028B0BAE" w14:textId="04A9C810" w:rsidR="002A0C06" w:rsidRPr="006E78FD" w:rsidRDefault="00074936" w:rsidP="00D53B8B">
      <w:pPr>
        <w:pStyle w:val="Corpsdetexte"/>
        <w:jc w:val="both"/>
        <w:rPr>
          <w:lang w:val="nl-BE"/>
        </w:rPr>
      </w:pPr>
      <w:r w:rsidRPr="006E78FD">
        <w:rPr>
          <w:lang w:val="nl-BE"/>
        </w:rPr>
        <w:t xml:space="preserve">Gezien de toenemende rol van digitale hulpmiddelen in het dagelijks leven, en met name in de gezondheidszorg, heeft de Raad van </w:t>
      </w:r>
      <w:r w:rsidR="0052378F" w:rsidRPr="006E78FD">
        <w:rPr>
          <w:lang w:val="nl-BE"/>
        </w:rPr>
        <w:t xml:space="preserve">Ministers van de Raad van Europa </w:t>
      </w:r>
      <w:r w:rsidRPr="006E78FD">
        <w:rPr>
          <w:lang w:val="nl-BE"/>
        </w:rPr>
        <w:t>verschillende aanbevelingen gedaan aan de lidstaten:</w:t>
      </w:r>
    </w:p>
    <w:p w14:paraId="376ED699" w14:textId="2802875B" w:rsidR="00074936" w:rsidRPr="006E78FD" w:rsidRDefault="00074936" w:rsidP="00D53B8B">
      <w:pPr>
        <w:pStyle w:val="Corpsdetexte"/>
        <w:numPr>
          <w:ilvl w:val="0"/>
          <w:numId w:val="10"/>
        </w:numPr>
        <w:jc w:val="both"/>
        <w:rPr>
          <w:lang w:val="nl-BE"/>
        </w:rPr>
      </w:pPr>
      <w:r w:rsidRPr="006E78FD">
        <w:rPr>
          <w:lang w:val="nl-BE"/>
        </w:rPr>
        <w:t xml:space="preserve">Op wetgevend vlak: </w:t>
      </w:r>
      <w:r w:rsidRPr="006E78FD">
        <w:rPr>
          <w:b/>
          <w:bCs/>
          <w:lang w:val="nl-BE"/>
        </w:rPr>
        <w:t xml:space="preserve">wetgevingskaders </w:t>
      </w:r>
      <w:r w:rsidRPr="006E78FD">
        <w:rPr>
          <w:lang w:val="nl-BE"/>
        </w:rPr>
        <w:t xml:space="preserve">voor algoritmische systemen </w:t>
      </w:r>
      <w:r w:rsidRPr="006E78FD">
        <w:rPr>
          <w:b/>
          <w:bCs/>
          <w:lang w:val="nl-BE"/>
        </w:rPr>
        <w:t xml:space="preserve">creëren en aanpassen </w:t>
      </w:r>
      <w:r w:rsidRPr="006E78FD">
        <w:rPr>
          <w:lang w:val="nl-BE"/>
        </w:rPr>
        <w:t xml:space="preserve">om ervoor te zorgen dat deze </w:t>
      </w:r>
      <w:r w:rsidRPr="006E78FD">
        <w:rPr>
          <w:b/>
          <w:bCs/>
          <w:lang w:val="nl-BE"/>
        </w:rPr>
        <w:t>in overeenstemming zijn met de mensenrechten</w:t>
      </w:r>
      <w:r w:rsidR="000E35F3" w:rsidRPr="006E78FD">
        <w:rPr>
          <w:lang w:val="nl-BE"/>
        </w:rPr>
        <w:t xml:space="preserve">, in overleg met de belanghebbenden, waaronder het </w:t>
      </w:r>
      <w:r w:rsidR="000E35F3" w:rsidRPr="006E78FD">
        <w:rPr>
          <w:b/>
          <w:bCs/>
          <w:lang w:val="nl-BE"/>
        </w:rPr>
        <w:t>maatschappelijk middenveld</w:t>
      </w:r>
      <w:r w:rsidR="000E35F3" w:rsidRPr="006E78FD">
        <w:rPr>
          <w:lang w:val="nl-BE"/>
        </w:rPr>
        <w:t xml:space="preserve">. Het gaat er met name om </w:t>
      </w:r>
      <w:r w:rsidR="000E35F3" w:rsidRPr="006E78FD">
        <w:rPr>
          <w:i/>
          <w:iCs/>
          <w:lang w:val="nl-BE"/>
        </w:rPr>
        <w:t xml:space="preserve">"bijzondere aandacht </w:t>
      </w:r>
      <w:r w:rsidR="000E35F3" w:rsidRPr="006E78FD">
        <w:rPr>
          <w:lang w:val="nl-BE"/>
        </w:rPr>
        <w:t xml:space="preserve">te besteden </w:t>
      </w:r>
      <w:r w:rsidR="000E35F3" w:rsidRPr="006E78FD">
        <w:rPr>
          <w:i/>
          <w:iCs/>
          <w:lang w:val="nl-BE"/>
        </w:rPr>
        <w:t xml:space="preserve">aan de behoeften en de stem van </w:t>
      </w:r>
      <w:r w:rsidR="000E35F3" w:rsidRPr="006E78FD">
        <w:rPr>
          <w:b/>
          <w:bCs/>
          <w:i/>
          <w:iCs/>
          <w:lang w:val="nl-BE"/>
        </w:rPr>
        <w:t xml:space="preserve">kwetsbare groepen, </w:t>
      </w:r>
      <w:r w:rsidR="000E35F3" w:rsidRPr="006E78FD">
        <w:rPr>
          <w:i/>
          <w:iCs/>
          <w:lang w:val="nl-BE"/>
        </w:rPr>
        <w:t xml:space="preserve">om ervoor te zorgen dat de gevolgen voor de mensenrechten van het ontwerp, de ontwikkeling en de invoering van algoritmische systemen worden gemonitord, besproken en opgelost" </w:t>
      </w:r>
      <w:r w:rsidR="000E35F3" w:rsidRPr="006E78FD">
        <w:rPr>
          <w:lang w:val="nl-BE"/>
        </w:rPr>
        <w:t>(5(</w:t>
      </w:r>
      <w:r w:rsidR="000E35F3" w:rsidRPr="006E78FD">
        <w:rPr>
          <w:vertAlign w:val="superscript"/>
          <w:lang w:val="nl-BE"/>
        </w:rPr>
        <w:t>e)</w:t>
      </w:r>
      <w:r w:rsidR="000E35F3" w:rsidRPr="006E78FD">
        <w:rPr>
          <w:lang w:val="nl-BE"/>
        </w:rPr>
        <w:t xml:space="preserve">  aanbeveling). </w:t>
      </w:r>
    </w:p>
    <w:p w14:paraId="17CF208D" w14:textId="44BEDBF6" w:rsidR="000E35F3" w:rsidRPr="006E78FD" w:rsidRDefault="000E35F3" w:rsidP="00D53B8B">
      <w:pPr>
        <w:pStyle w:val="Corpsdetexte"/>
        <w:numPr>
          <w:ilvl w:val="0"/>
          <w:numId w:val="9"/>
        </w:numPr>
        <w:jc w:val="both"/>
        <w:rPr>
          <w:lang w:val="nl-BE"/>
        </w:rPr>
      </w:pPr>
      <w:r w:rsidRPr="006E78FD">
        <w:rPr>
          <w:lang w:val="nl-BE"/>
        </w:rPr>
        <w:t xml:space="preserve">Op het gebied van controle: </w:t>
      </w:r>
      <w:r w:rsidRPr="006E78FD">
        <w:rPr>
          <w:b/>
          <w:bCs/>
          <w:lang w:val="nl-BE"/>
        </w:rPr>
        <w:t>nationale instellingen voor toezicht</w:t>
      </w:r>
      <w:r w:rsidRPr="006E78FD">
        <w:rPr>
          <w:lang w:val="nl-BE"/>
        </w:rPr>
        <w:t xml:space="preserve">, </w:t>
      </w:r>
      <w:r w:rsidRPr="006E78FD">
        <w:rPr>
          <w:b/>
          <w:bCs/>
          <w:lang w:val="nl-BE"/>
        </w:rPr>
        <w:t xml:space="preserve">controle </w:t>
      </w:r>
      <w:r w:rsidRPr="006E78FD">
        <w:rPr>
          <w:lang w:val="nl-BE"/>
        </w:rPr>
        <w:t xml:space="preserve">en </w:t>
      </w:r>
      <w:r w:rsidRPr="006E78FD">
        <w:rPr>
          <w:b/>
          <w:bCs/>
          <w:lang w:val="nl-BE"/>
        </w:rPr>
        <w:t xml:space="preserve">risicobeoordeling </w:t>
      </w:r>
      <w:r w:rsidRPr="006E78FD">
        <w:rPr>
          <w:lang w:val="nl-BE"/>
        </w:rPr>
        <w:t xml:space="preserve">oprichten of bevorderen en deze instellingen de nodige middelen toekennen </w:t>
      </w:r>
      <w:r w:rsidR="006C316A" w:rsidRPr="006E78FD">
        <w:rPr>
          <w:lang w:val="nl-BE"/>
        </w:rPr>
        <w:t>om de naleving van dit wetgevingskader te controleren, te superviseren en te coördineren.</w:t>
      </w:r>
    </w:p>
    <w:p w14:paraId="32C186E6" w14:textId="61E6EB13" w:rsidR="007D3B75" w:rsidRPr="006E78FD" w:rsidRDefault="007D3B75" w:rsidP="007D3B75">
      <w:pPr>
        <w:pStyle w:val="Corpsdetexte"/>
        <w:numPr>
          <w:ilvl w:val="0"/>
          <w:numId w:val="9"/>
        </w:numPr>
        <w:jc w:val="both"/>
        <w:rPr>
          <w:lang w:val="nl-BE"/>
        </w:rPr>
      </w:pPr>
      <w:r w:rsidRPr="006E78FD">
        <w:rPr>
          <w:lang w:val="nl-BE"/>
        </w:rPr>
        <w:t xml:space="preserve">Op het gebied van communicatie: ervoor zorgen dat de aanbeveling zo breed mogelijk onder de belanghebbenden </w:t>
      </w:r>
      <w:r w:rsidRPr="006E78FD">
        <w:rPr>
          <w:b/>
          <w:bCs/>
          <w:lang w:val="nl-BE"/>
        </w:rPr>
        <w:t>wordt verspreid</w:t>
      </w:r>
      <w:r w:rsidRPr="006E78FD">
        <w:rPr>
          <w:lang w:val="nl-BE"/>
        </w:rPr>
        <w:t xml:space="preserve">. </w:t>
      </w:r>
    </w:p>
    <w:p w14:paraId="13127D8F" w14:textId="1DECA473" w:rsidR="000E35F3" w:rsidRPr="006E78FD" w:rsidRDefault="000E35F3" w:rsidP="00D53B8B">
      <w:pPr>
        <w:pStyle w:val="Corpsdetexte"/>
        <w:numPr>
          <w:ilvl w:val="0"/>
          <w:numId w:val="9"/>
        </w:numPr>
        <w:jc w:val="both"/>
        <w:rPr>
          <w:lang w:val="nl-BE"/>
        </w:rPr>
      </w:pPr>
      <w:r w:rsidRPr="006E78FD">
        <w:rPr>
          <w:lang w:val="nl-BE"/>
        </w:rPr>
        <w:t xml:space="preserve">Op het gebied van onderwijs: </w:t>
      </w:r>
      <w:r w:rsidR="006C316A" w:rsidRPr="006E78FD">
        <w:rPr>
          <w:b/>
          <w:bCs/>
          <w:lang w:val="nl-BE"/>
        </w:rPr>
        <w:t xml:space="preserve">programma's voor media- en digitale geletterdheid </w:t>
      </w:r>
      <w:r w:rsidR="006C316A" w:rsidRPr="006E78FD">
        <w:rPr>
          <w:lang w:val="nl-BE"/>
        </w:rPr>
        <w:t xml:space="preserve">aanmoedigen en bevorderen, </w:t>
      </w:r>
      <w:r w:rsidR="00600EA7" w:rsidRPr="006E78FD">
        <w:rPr>
          <w:lang w:val="nl-BE"/>
        </w:rPr>
        <w:t xml:space="preserve">zodat </w:t>
      </w:r>
      <w:r w:rsidR="006C316A" w:rsidRPr="006E78FD">
        <w:rPr>
          <w:lang w:val="nl-BE"/>
        </w:rPr>
        <w:t xml:space="preserve">de blootstelling aan gevaren tot een minimum wordt beperkt en iedereen de geautomatiseerde besluitvormingssystemen kan begrijpen en weloverwogen beslissingen kan nemen. </w:t>
      </w:r>
    </w:p>
    <w:p w14:paraId="5B741F8F" w14:textId="18DB5A93" w:rsidR="00074936" w:rsidRDefault="00AE7665" w:rsidP="00D53B8B">
      <w:pPr>
        <w:pStyle w:val="Corpsdetexte"/>
        <w:jc w:val="both"/>
      </w:pPr>
      <w:r w:rsidRPr="006E78FD">
        <w:rPr>
          <w:lang w:val="nl-BE"/>
        </w:rPr>
        <w:t xml:space="preserve">Deze aanbevelingen worden vertaald in concrete verplichtingen voor de uitvoering van deze algemene beginselen. </w:t>
      </w:r>
      <w:proofErr w:type="spellStart"/>
      <w:r w:rsidR="00FC3412">
        <w:t>Tot</w:t>
      </w:r>
      <w:proofErr w:type="spellEnd"/>
      <w:r w:rsidR="00FC3412">
        <w:t xml:space="preserve"> </w:t>
      </w:r>
      <w:proofErr w:type="spellStart"/>
      <w:r>
        <w:t>deze</w:t>
      </w:r>
      <w:proofErr w:type="spellEnd"/>
      <w:r>
        <w:t xml:space="preserve"> </w:t>
      </w:r>
      <w:proofErr w:type="spellStart"/>
      <w:r>
        <w:t>verplichtingen</w:t>
      </w:r>
      <w:proofErr w:type="spellEnd"/>
      <w:r>
        <w:t xml:space="preserve"> </w:t>
      </w:r>
      <w:proofErr w:type="spellStart"/>
      <w:r w:rsidR="00FC3412">
        <w:t>behoren</w:t>
      </w:r>
      <w:proofErr w:type="spellEnd"/>
      <w:r w:rsidR="00FC3412">
        <w:t xml:space="preserve"> </w:t>
      </w:r>
      <w:r w:rsidR="00215676">
        <w:t xml:space="preserve">onder </w:t>
      </w:r>
      <w:proofErr w:type="spellStart"/>
      <w:r w:rsidR="00215676">
        <w:t>meer</w:t>
      </w:r>
      <w:proofErr w:type="spellEnd"/>
      <w:r w:rsidR="00FC3412">
        <w:t>:</w:t>
      </w:r>
    </w:p>
    <w:p w14:paraId="4097F3FD" w14:textId="77777777" w:rsidR="00AE7665" w:rsidRPr="006E78FD" w:rsidRDefault="75FEB2AE" w:rsidP="00D53B8B">
      <w:pPr>
        <w:pStyle w:val="Corpsdetexte"/>
        <w:numPr>
          <w:ilvl w:val="0"/>
          <w:numId w:val="11"/>
        </w:numPr>
        <w:jc w:val="both"/>
        <w:rPr>
          <w:lang w:val="nl-BE"/>
        </w:rPr>
      </w:pPr>
      <w:r w:rsidRPr="006E78FD">
        <w:rPr>
          <w:lang w:val="nl-BE"/>
        </w:rPr>
        <w:t xml:space="preserve">Het creëren van institutionele en regelgevende kaders waarin </w:t>
      </w:r>
      <w:r w:rsidRPr="006E78FD">
        <w:rPr>
          <w:b/>
          <w:bCs/>
          <w:highlight w:val="magenta"/>
          <w:lang w:val="nl-BE"/>
          <w:rPrChange w:id="36" w:author="Duchenne Véronique" w:date="2025-08-13T06:35:00Z">
            <w:rPr>
              <w:b/>
              <w:bCs/>
            </w:rPr>
          </w:rPrChange>
        </w:rPr>
        <w:t xml:space="preserve">criteria en waarborgen </w:t>
      </w:r>
      <w:r w:rsidRPr="006E78FD">
        <w:rPr>
          <w:lang w:val="nl-BE"/>
        </w:rPr>
        <w:t xml:space="preserve">worden vastgelegd om </w:t>
      </w:r>
      <w:r w:rsidRPr="006E78FD">
        <w:rPr>
          <w:highlight w:val="magenta"/>
          <w:lang w:val="nl-BE"/>
          <w:rPrChange w:id="37" w:author="Duchenne Véronique" w:date="2025-08-13T07:45:00Z">
            <w:rPr/>
          </w:rPrChange>
        </w:rPr>
        <w:t>de verenigbaarheid van algoritmische systemen met de mensenrechten te waarborgen.</w:t>
      </w:r>
    </w:p>
    <w:p w14:paraId="1F93CC78" w14:textId="3915E18D" w:rsidR="00FC3412" w:rsidRPr="006E78FD" w:rsidRDefault="7704BAD5" w:rsidP="00D53B8B">
      <w:pPr>
        <w:pStyle w:val="Corpsdetexte"/>
        <w:numPr>
          <w:ilvl w:val="0"/>
          <w:numId w:val="11"/>
        </w:numPr>
        <w:jc w:val="both"/>
        <w:rPr>
          <w:lang w:val="nl-BE"/>
        </w:rPr>
      </w:pPr>
      <w:r w:rsidRPr="006E78FD">
        <w:rPr>
          <w:b/>
          <w:bCs/>
          <w:lang w:val="nl-BE"/>
        </w:rPr>
        <w:t>Het opstellen en evalueren van wetten en beleid</w:t>
      </w:r>
      <w:r w:rsidRPr="006E78FD">
        <w:rPr>
          <w:lang w:val="nl-BE"/>
        </w:rPr>
        <w:t xml:space="preserve">, waarbij regelmatig alle betrokken partijen </w:t>
      </w:r>
      <w:r w:rsidRPr="006E78FD">
        <w:rPr>
          <w:b/>
          <w:bCs/>
          <w:lang w:val="nl-BE"/>
        </w:rPr>
        <w:t>worden geraadpleegd</w:t>
      </w:r>
      <w:r w:rsidRPr="006E78FD">
        <w:rPr>
          <w:lang w:val="nl-BE"/>
        </w:rPr>
        <w:t>.</w:t>
      </w:r>
    </w:p>
    <w:p w14:paraId="3833394D" w14:textId="3971B5F4" w:rsidR="00FC3412" w:rsidRPr="006E78FD" w:rsidRDefault="00FC3412" w:rsidP="00D53B8B">
      <w:pPr>
        <w:pStyle w:val="Corpsdetexte"/>
        <w:numPr>
          <w:ilvl w:val="0"/>
          <w:numId w:val="11"/>
        </w:numPr>
        <w:jc w:val="both"/>
        <w:rPr>
          <w:lang w:val="nl-BE"/>
        </w:rPr>
      </w:pPr>
      <w:r w:rsidRPr="006E78FD">
        <w:rPr>
          <w:b/>
          <w:bCs/>
          <w:lang w:val="nl-BE"/>
        </w:rPr>
        <w:t>Regelgevende en toezichthoudende autoriteiten</w:t>
      </w:r>
      <w:r w:rsidRPr="006E78FD">
        <w:rPr>
          <w:lang w:val="nl-BE"/>
        </w:rPr>
        <w:t xml:space="preserve"> voorzien van </w:t>
      </w:r>
      <w:r w:rsidR="000219C4" w:rsidRPr="006E78FD">
        <w:rPr>
          <w:lang w:val="nl-BE"/>
        </w:rPr>
        <w:t>voldoende</w:t>
      </w:r>
      <w:r w:rsidRPr="006E78FD">
        <w:rPr>
          <w:lang w:val="nl-BE"/>
        </w:rPr>
        <w:t xml:space="preserve"> middelen en expertise.</w:t>
      </w:r>
    </w:p>
    <w:p w14:paraId="6C52F027" w14:textId="2DFEDCA6" w:rsidR="00FC3412" w:rsidRPr="006E78FD" w:rsidRDefault="00AE7665" w:rsidP="00D53B8B">
      <w:pPr>
        <w:pStyle w:val="Corpsdetexte"/>
        <w:numPr>
          <w:ilvl w:val="0"/>
          <w:numId w:val="11"/>
        </w:numPr>
        <w:jc w:val="both"/>
        <w:rPr>
          <w:lang w:val="nl-BE"/>
        </w:rPr>
      </w:pPr>
      <w:r w:rsidRPr="006E78FD">
        <w:rPr>
          <w:lang w:val="nl-BE"/>
        </w:rPr>
        <w:t xml:space="preserve">Evaluatie van algoritmen gedurende hun hele levenscyclus door </w:t>
      </w:r>
      <w:r w:rsidR="006429AE" w:rsidRPr="006E78FD">
        <w:rPr>
          <w:b/>
          <w:bCs/>
          <w:lang w:val="nl-BE"/>
        </w:rPr>
        <w:t xml:space="preserve">middel van regelmatige tests en </w:t>
      </w:r>
      <w:r w:rsidRPr="006E78FD">
        <w:rPr>
          <w:b/>
          <w:bCs/>
          <w:lang w:val="nl-BE"/>
        </w:rPr>
        <w:t>audits</w:t>
      </w:r>
      <w:r w:rsidR="006429AE" w:rsidRPr="006E78FD">
        <w:rPr>
          <w:lang w:val="nl-BE"/>
        </w:rPr>
        <w:t xml:space="preserve">, waaronder </w:t>
      </w:r>
      <w:r w:rsidR="006429AE" w:rsidRPr="006E78FD">
        <w:rPr>
          <w:b/>
          <w:bCs/>
          <w:lang w:val="nl-BE"/>
        </w:rPr>
        <w:t>effectbeoordelingen van algoritmische systemen op de mensenrechten</w:t>
      </w:r>
      <w:r w:rsidR="006429AE" w:rsidRPr="006E78FD">
        <w:rPr>
          <w:lang w:val="nl-BE"/>
        </w:rPr>
        <w:t xml:space="preserve">, </w:t>
      </w:r>
      <w:r w:rsidR="00F2098A" w:rsidRPr="006E78FD">
        <w:rPr>
          <w:lang w:val="nl-BE"/>
        </w:rPr>
        <w:t xml:space="preserve">uitgevoerd door onafhankelijke deskundigen, </w:t>
      </w:r>
      <w:r w:rsidR="006429AE" w:rsidRPr="006E78FD">
        <w:rPr>
          <w:lang w:val="nl-BE"/>
        </w:rPr>
        <w:t>om de relevantie, de eerbiediging van de privacy, de gegevensbescherming, de discriminerende effecten en de eerbiediging van de mensenrechten te controleren</w:t>
      </w:r>
      <w:r w:rsidR="006429AE" w:rsidRPr="006E78FD">
        <w:rPr>
          <w:i/>
          <w:iCs/>
          <w:lang w:val="nl-BE"/>
        </w:rPr>
        <w:t xml:space="preserve">. "Elke belangrijke beperking van de mensenrechten die bij het testen van deze systemen wordt vastgesteld, moet </w:t>
      </w:r>
      <w:r w:rsidR="006429AE" w:rsidRPr="006E78FD">
        <w:rPr>
          <w:b/>
          <w:bCs/>
          <w:i/>
          <w:iCs/>
          <w:lang w:val="nl-BE"/>
        </w:rPr>
        <w:t xml:space="preserve">onmiddellijk </w:t>
      </w:r>
      <w:r w:rsidR="006429AE" w:rsidRPr="006E78FD">
        <w:rPr>
          <w:i/>
          <w:iCs/>
          <w:lang w:val="nl-BE"/>
        </w:rPr>
        <w:t xml:space="preserve">worden </w:t>
      </w:r>
      <w:r w:rsidR="006429AE" w:rsidRPr="006E78FD">
        <w:rPr>
          <w:b/>
          <w:bCs/>
          <w:i/>
          <w:iCs/>
          <w:lang w:val="nl-BE"/>
        </w:rPr>
        <w:t xml:space="preserve">gecorrigeerd </w:t>
      </w:r>
      <w:r w:rsidR="006429AE" w:rsidRPr="006E78FD">
        <w:rPr>
          <w:i/>
          <w:iCs/>
          <w:lang w:val="nl-BE"/>
        </w:rPr>
        <w:t xml:space="preserve">en, </w:t>
      </w:r>
      <w:r w:rsidR="006429AE" w:rsidRPr="006E78FD">
        <w:rPr>
          <w:b/>
          <w:bCs/>
          <w:i/>
          <w:iCs/>
          <w:lang w:val="nl-BE"/>
        </w:rPr>
        <w:t xml:space="preserve">bij gebrek daaraan, </w:t>
      </w:r>
      <w:r w:rsidR="006429AE" w:rsidRPr="006E78FD">
        <w:rPr>
          <w:i/>
          <w:iCs/>
          <w:lang w:val="nl-BE"/>
        </w:rPr>
        <w:t>moet</w:t>
      </w:r>
      <w:r w:rsidR="006429AE" w:rsidRPr="006E78FD">
        <w:rPr>
          <w:b/>
          <w:bCs/>
          <w:i/>
          <w:iCs/>
          <w:lang w:val="nl-BE"/>
        </w:rPr>
        <w:t xml:space="preserve"> het systeem </w:t>
      </w:r>
      <w:r w:rsidR="006429AE" w:rsidRPr="006E78FD">
        <w:rPr>
          <w:i/>
          <w:iCs/>
          <w:lang w:val="nl-BE"/>
        </w:rPr>
        <w:t>worden</w:t>
      </w:r>
      <w:r w:rsidR="006429AE" w:rsidRPr="006E78FD">
        <w:rPr>
          <w:b/>
          <w:bCs/>
          <w:i/>
          <w:iCs/>
          <w:lang w:val="nl-BE"/>
        </w:rPr>
        <w:t xml:space="preserve"> opgeschort </w:t>
      </w:r>
      <w:r w:rsidR="006429AE" w:rsidRPr="006E78FD">
        <w:rPr>
          <w:i/>
          <w:iCs/>
          <w:lang w:val="nl-BE"/>
        </w:rPr>
        <w:t xml:space="preserve">in afwachting van deze correcties." </w:t>
      </w:r>
      <w:r w:rsidR="006429AE" w:rsidRPr="006E78FD">
        <w:rPr>
          <w:lang w:val="nl-BE"/>
        </w:rPr>
        <w:t>(</w:t>
      </w:r>
      <w:r w:rsidRPr="006E78FD">
        <w:rPr>
          <w:lang w:val="nl-BE"/>
        </w:rPr>
        <w:t xml:space="preserve">Verplichting 3.3) </w:t>
      </w:r>
      <w:r w:rsidR="00F2098A" w:rsidRPr="006E78FD">
        <w:rPr>
          <w:b/>
          <w:bCs/>
          <w:lang w:val="nl-BE"/>
        </w:rPr>
        <w:t xml:space="preserve">Er moet bijzondere aandacht worden besteed aan bevooroordeelde of discriminerende resultaten. </w:t>
      </w:r>
      <w:r w:rsidR="004136ED" w:rsidRPr="006E78FD">
        <w:rPr>
          <w:lang w:val="nl-BE"/>
        </w:rPr>
        <w:t xml:space="preserve">Bovendien </w:t>
      </w:r>
      <w:r w:rsidR="000D5C4D" w:rsidRPr="006E78FD">
        <w:rPr>
          <w:lang w:val="nl-BE"/>
        </w:rPr>
        <w:t xml:space="preserve">moeten de evaluaties en tests betrekking hebben op voldoende representatieve en diverse steekproeven van de bevolking om het risico op discriminatie te verminderen. </w:t>
      </w:r>
    </w:p>
    <w:p w14:paraId="5B38DBDE" w14:textId="52FD76B1" w:rsidR="00A14FBA" w:rsidRPr="006E78FD" w:rsidRDefault="194D1079" w:rsidP="00D53B8B">
      <w:pPr>
        <w:pStyle w:val="Corpsdetexte"/>
        <w:numPr>
          <w:ilvl w:val="0"/>
          <w:numId w:val="11"/>
        </w:numPr>
        <w:jc w:val="both"/>
        <w:rPr>
          <w:lang w:val="nl-BE"/>
        </w:rPr>
      </w:pPr>
      <w:r w:rsidRPr="006E78FD">
        <w:rPr>
          <w:lang w:val="nl-BE"/>
        </w:rPr>
        <w:lastRenderedPageBreak/>
        <w:t xml:space="preserve">Verplichting voor actoren uit de particuliere sector </w:t>
      </w:r>
      <w:r w:rsidRPr="006E78FD">
        <w:rPr>
          <w:b/>
          <w:bCs/>
          <w:highlight w:val="magenta"/>
          <w:lang w:val="nl-BE"/>
          <w:rPrChange w:id="38" w:author="Duchenne Véronique" w:date="2025-08-13T07:46:00Z">
            <w:rPr>
              <w:b/>
              <w:bCs/>
            </w:rPr>
          </w:rPrChange>
        </w:rPr>
        <w:t xml:space="preserve">om consumenten mensenrechtenorganisaties en andere organisaties </w:t>
      </w:r>
      <w:r w:rsidRPr="006E78FD">
        <w:rPr>
          <w:lang w:val="nl-BE"/>
        </w:rPr>
        <w:t>die de belangen van de betrokken personen en groepen behartigen,</w:t>
      </w:r>
      <w:r w:rsidRPr="006E78FD">
        <w:rPr>
          <w:b/>
          <w:bCs/>
          <w:highlight w:val="magenta"/>
          <w:lang w:val="nl-BE"/>
          <w:rPrChange w:id="39" w:author="Duchenne Véronique" w:date="2025-08-13T07:46:00Z">
            <w:rPr>
              <w:b/>
              <w:bCs/>
            </w:rPr>
          </w:rPrChange>
        </w:rPr>
        <w:t xml:space="preserve"> te betrekken </w:t>
      </w:r>
      <w:r w:rsidRPr="006E78FD">
        <w:rPr>
          <w:lang w:val="nl-BE"/>
        </w:rPr>
        <w:t>bij het ontwerp, de ontwikkeling, de implementatie en de evaluatie van algoritmische systemen.</w:t>
      </w:r>
    </w:p>
    <w:p w14:paraId="208107CD" w14:textId="775510F6" w:rsidR="006429AE" w:rsidRPr="006E78FD" w:rsidRDefault="6F5C1A8D" w:rsidP="00D53B8B">
      <w:pPr>
        <w:pStyle w:val="Corpsdetexte"/>
        <w:numPr>
          <w:ilvl w:val="0"/>
          <w:numId w:val="11"/>
        </w:numPr>
        <w:jc w:val="both"/>
        <w:rPr>
          <w:lang w:val="nl-BE"/>
        </w:rPr>
      </w:pPr>
      <w:r w:rsidRPr="006E78FD">
        <w:rPr>
          <w:b/>
          <w:bCs/>
          <w:highlight w:val="magenta"/>
          <w:lang w:val="nl-BE"/>
          <w:rPrChange w:id="40" w:author="Duchenne Véronique" w:date="2025-08-13T07:46:00Z">
            <w:rPr>
              <w:b/>
              <w:bCs/>
            </w:rPr>
          </w:rPrChange>
        </w:rPr>
        <w:t>Certificeringssystemen</w:t>
      </w:r>
      <w:r w:rsidRPr="006E78FD">
        <w:rPr>
          <w:lang w:val="nl-BE"/>
        </w:rPr>
        <w:t xml:space="preserve"> opzetten om de herkomst en kwaliteit van datasets en modellen te waarborgen. </w:t>
      </w:r>
    </w:p>
    <w:p w14:paraId="785F4AA2" w14:textId="5430AD34" w:rsidR="00F2098A" w:rsidRPr="006E78FD" w:rsidRDefault="00F2098A" w:rsidP="00D53B8B">
      <w:pPr>
        <w:pStyle w:val="Corpsdetexte"/>
        <w:numPr>
          <w:ilvl w:val="0"/>
          <w:numId w:val="11"/>
        </w:numPr>
        <w:jc w:val="both"/>
        <w:rPr>
          <w:lang w:val="nl-BE"/>
        </w:rPr>
      </w:pPr>
      <w:r w:rsidRPr="006E78FD">
        <w:rPr>
          <w:lang w:val="nl-BE"/>
        </w:rPr>
        <w:t xml:space="preserve">Hoge normen voor transparantie en verklaarbaarheid opleggen door middel van </w:t>
      </w:r>
      <w:r w:rsidRPr="006E78FD">
        <w:rPr>
          <w:b/>
          <w:bCs/>
          <w:lang w:val="nl-BE"/>
        </w:rPr>
        <w:t xml:space="preserve">ethische labels </w:t>
      </w:r>
      <w:r w:rsidRPr="006E78FD">
        <w:rPr>
          <w:lang w:val="nl-BE"/>
        </w:rPr>
        <w:t>voor algoritmische systemen.</w:t>
      </w:r>
    </w:p>
    <w:p w14:paraId="29CAE3B5" w14:textId="202E8140" w:rsidR="00A14FBA" w:rsidRPr="006E78FD" w:rsidRDefault="00A14FBA" w:rsidP="00D53B8B">
      <w:pPr>
        <w:pStyle w:val="Corpsdetexte"/>
        <w:numPr>
          <w:ilvl w:val="0"/>
          <w:numId w:val="11"/>
        </w:numPr>
        <w:jc w:val="both"/>
        <w:rPr>
          <w:lang w:val="nl-BE"/>
        </w:rPr>
      </w:pPr>
      <w:r w:rsidRPr="006E78FD">
        <w:rPr>
          <w:lang w:val="nl-BE"/>
        </w:rPr>
        <w:t xml:space="preserve">Versterken van de </w:t>
      </w:r>
      <w:r w:rsidRPr="006E78FD">
        <w:rPr>
          <w:b/>
          <w:bCs/>
          <w:lang w:val="nl-BE"/>
        </w:rPr>
        <w:t>verantwoordelijkheid van actoren uit de privésector op het gebied van mensenrechten en fundamentele vrijheden</w:t>
      </w:r>
      <w:r w:rsidRPr="006E78FD">
        <w:rPr>
          <w:lang w:val="nl-BE"/>
        </w:rPr>
        <w:t>. "</w:t>
      </w:r>
      <w:r w:rsidRPr="006E78FD">
        <w:rPr>
          <w:i/>
          <w:iCs/>
          <w:lang w:val="nl-BE"/>
        </w:rPr>
        <w:t xml:space="preserve">Het is aan [de particuliere sector] om ervoor te zorgen dat het ontwerp, de ontwikkeling of de implementatie van hun algoritmische systemen geen directe of indirecte discriminerende gevolgen heeft voor de betrokken personen en groepen, met name voor personen met speciale behoeften of een </w:t>
      </w:r>
      <w:r w:rsidRPr="006E78FD">
        <w:rPr>
          <w:b/>
          <w:bCs/>
          <w:i/>
          <w:iCs/>
          <w:lang w:val="nl-BE"/>
        </w:rPr>
        <w:t xml:space="preserve">handicap, </w:t>
      </w:r>
      <w:r w:rsidRPr="006E78FD">
        <w:rPr>
          <w:i/>
          <w:iCs/>
          <w:lang w:val="nl-BE"/>
        </w:rPr>
        <w:t xml:space="preserve">of voor personen die te maken kunnen krijgen met </w:t>
      </w:r>
      <w:r w:rsidRPr="006E78FD">
        <w:rPr>
          <w:b/>
          <w:bCs/>
          <w:i/>
          <w:iCs/>
          <w:lang w:val="nl-BE"/>
        </w:rPr>
        <w:t xml:space="preserve">structurele ongelijkheid </w:t>
      </w:r>
      <w:r w:rsidRPr="006E78FD">
        <w:rPr>
          <w:i/>
          <w:iCs/>
          <w:lang w:val="nl-BE"/>
        </w:rPr>
        <w:t>in hun toegang tot mensenrechten</w:t>
      </w:r>
      <w:r w:rsidRPr="006E78FD">
        <w:rPr>
          <w:lang w:val="nl-BE"/>
        </w:rPr>
        <w:t>" (Algemeen toepasselijke beginselen 1.4).</w:t>
      </w:r>
    </w:p>
    <w:p w14:paraId="5B98DF5B" w14:textId="73B529A6" w:rsidR="00600EA7" w:rsidRPr="006E78FD" w:rsidRDefault="00600EA7" w:rsidP="00D53B8B">
      <w:pPr>
        <w:pStyle w:val="Corpsdetexte"/>
        <w:numPr>
          <w:ilvl w:val="0"/>
          <w:numId w:val="11"/>
        </w:numPr>
        <w:jc w:val="both"/>
        <w:rPr>
          <w:lang w:val="nl-BE"/>
        </w:rPr>
      </w:pPr>
      <w:r w:rsidRPr="006E78FD">
        <w:rPr>
          <w:lang w:val="nl-BE"/>
        </w:rPr>
        <w:t xml:space="preserve">Onafhankelijk technologisch onderzoek financieren om </w:t>
      </w:r>
      <w:r w:rsidRPr="006E78FD">
        <w:rPr>
          <w:b/>
          <w:bCs/>
          <w:lang w:val="nl-BE"/>
        </w:rPr>
        <w:t>mechanismen</w:t>
      </w:r>
      <w:r w:rsidRPr="006E78FD">
        <w:rPr>
          <w:lang w:val="nl-BE"/>
        </w:rPr>
        <w:t xml:space="preserve"> te ontwikkelen </w:t>
      </w:r>
      <w:r w:rsidRPr="006E78FD">
        <w:rPr>
          <w:b/>
          <w:bCs/>
          <w:lang w:val="nl-BE"/>
        </w:rPr>
        <w:t>waarmee algoritmische systemen kunnen worden geëvalueerd</w:t>
      </w:r>
      <w:r w:rsidRPr="006E78FD">
        <w:rPr>
          <w:lang w:val="nl-BE"/>
        </w:rPr>
        <w:t>.</w:t>
      </w:r>
    </w:p>
    <w:p w14:paraId="729618CF" w14:textId="6F8EFBEE" w:rsidR="00600EA7" w:rsidRPr="006E78FD" w:rsidRDefault="2B6B5F42" w:rsidP="00D53B8B">
      <w:pPr>
        <w:pStyle w:val="Corpsdetexte"/>
        <w:numPr>
          <w:ilvl w:val="0"/>
          <w:numId w:val="11"/>
        </w:numPr>
        <w:jc w:val="both"/>
        <w:rPr>
          <w:lang w:val="nl-BE"/>
        </w:rPr>
      </w:pPr>
      <w:r w:rsidRPr="006E78FD">
        <w:rPr>
          <w:lang w:val="nl-BE"/>
        </w:rPr>
        <w:t xml:space="preserve">Zorgen voor </w:t>
      </w:r>
      <w:r w:rsidRPr="006E78FD">
        <w:rPr>
          <w:b/>
          <w:bCs/>
          <w:highlight w:val="magenta"/>
          <w:lang w:val="nl-BE"/>
          <w:rPrChange w:id="41" w:author="Duchenne Véronique" w:date="2025-08-13T07:46:00Z">
            <w:rPr>
              <w:b/>
              <w:bCs/>
            </w:rPr>
          </w:rPrChange>
        </w:rPr>
        <w:t xml:space="preserve">opleiding </w:t>
      </w:r>
      <w:r w:rsidR="72AEEBDD" w:rsidRPr="006E78FD">
        <w:rPr>
          <w:b/>
          <w:bCs/>
          <w:highlight w:val="magenta"/>
          <w:lang w:val="nl-BE"/>
          <w:rPrChange w:id="42" w:author="Duchenne Véronique" w:date="2025-08-13T07:46:00Z">
            <w:rPr>
              <w:b/>
              <w:bCs/>
            </w:rPr>
          </w:rPrChange>
        </w:rPr>
        <w:t xml:space="preserve">op het gebied van </w:t>
      </w:r>
      <w:r w:rsidR="72AEEBDD" w:rsidRPr="006E78FD">
        <w:rPr>
          <w:b/>
          <w:bCs/>
          <w:lang w:val="nl-BE"/>
        </w:rPr>
        <w:t xml:space="preserve">non-discriminatie en eerbiediging van de mensenrechten </w:t>
      </w:r>
      <w:r w:rsidRPr="006E78FD">
        <w:rPr>
          <w:lang w:val="nl-BE"/>
        </w:rPr>
        <w:t xml:space="preserve">voor personeel dat belast is met de ontwikkeling, implementatie, evaluatie of controle van algoritmische systemen. </w:t>
      </w:r>
    </w:p>
    <w:p w14:paraId="1F083F93" w14:textId="3E56E855" w:rsidR="00F2098A" w:rsidRPr="006E78FD" w:rsidRDefault="00F2098A" w:rsidP="00D53B8B">
      <w:pPr>
        <w:pStyle w:val="Corpsdetexte"/>
        <w:numPr>
          <w:ilvl w:val="0"/>
          <w:numId w:val="11"/>
        </w:numPr>
        <w:jc w:val="both"/>
        <w:rPr>
          <w:lang w:val="nl-BE"/>
        </w:rPr>
      </w:pPr>
      <w:r w:rsidRPr="006E78FD">
        <w:rPr>
          <w:lang w:val="nl-BE"/>
        </w:rPr>
        <w:t xml:space="preserve">Zorg ervoor dat </w:t>
      </w:r>
      <w:r w:rsidR="000D5C4D" w:rsidRPr="006E78FD">
        <w:rPr>
          <w:lang w:val="nl-BE"/>
        </w:rPr>
        <w:t>algoritmische</w:t>
      </w:r>
      <w:r w:rsidRPr="006E78FD">
        <w:rPr>
          <w:lang w:val="nl-BE"/>
        </w:rPr>
        <w:t xml:space="preserve"> beslissingen </w:t>
      </w:r>
      <w:r w:rsidRPr="006E78FD">
        <w:rPr>
          <w:b/>
          <w:bCs/>
          <w:lang w:val="nl-BE"/>
        </w:rPr>
        <w:t>traceerbaar zijn</w:t>
      </w:r>
      <w:r w:rsidRPr="006E78FD">
        <w:rPr>
          <w:lang w:val="nl-BE"/>
        </w:rPr>
        <w:t xml:space="preserve">. </w:t>
      </w:r>
    </w:p>
    <w:p w14:paraId="756BF153" w14:textId="282860AD" w:rsidR="00A14FBA" w:rsidRPr="006E78FD" w:rsidRDefault="00A14FBA" w:rsidP="00D53B8B">
      <w:pPr>
        <w:pStyle w:val="Corpsdetexte"/>
        <w:numPr>
          <w:ilvl w:val="0"/>
          <w:numId w:val="11"/>
        </w:numPr>
        <w:jc w:val="both"/>
        <w:rPr>
          <w:lang w:val="nl-BE"/>
        </w:rPr>
      </w:pPr>
      <w:r w:rsidRPr="006E78FD">
        <w:rPr>
          <w:b/>
          <w:bCs/>
          <w:lang w:val="nl-BE"/>
        </w:rPr>
        <w:t xml:space="preserve">Het publiek bewust maken </w:t>
      </w:r>
      <w:r w:rsidRPr="006E78FD">
        <w:rPr>
          <w:lang w:val="nl-BE"/>
        </w:rPr>
        <w:t xml:space="preserve">van het potentiële gebruik van algoritmische systemen om middelen te manipuleren, uit te buiten, te misleiden of te verdelen, zodat individuen en groepen </w:t>
      </w:r>
      <w:r w:rsidRPr="006E78FD">
        <w:rPr>
          <w:b/>
          <w:bCs/>
          <w:lang w:val="nl-BE"/>
        </w:rPr>
        <w:t>beter op de hoogte zijn van hun rechten</w:t>
      </w:r>
      <w:r w:rsidRPr="006E78FD">
        <w:rPr>
          <w:lang w:val="nl-BE"/>
        </w:rPr>
        <w:t>.</w:t>
      </w:r>
    </w:p>
    <w:p w14:paraId="264EF6D3" w14:textId="54ED900D" w:rsidR="00A14FBA" w:rsidRPr="006E78FD" w:rsidRDefault="194D1079" w:rsidP="00D53B8B">
      <w:pPr>
        <w:pStyle w:val="Corpsdetexte"/>
        <w:numPr>
          <w:ilvl w:val="0"/>
          <w:numId w:val="11"/>
        </w:numPr>
        <w:jc w:val="both"/>
        <w:rPr>
          <w:lang w:val="nl-BE"/>
        </w:rPr>
      </w:pPr>
      <w:r w:rsidRPr="006E78FD">
        <w:rPr>
          <w:lang w:val="nl-BE"/>
        </w:rPr>
        <w:t xml:space="preserve">Het recht op </w:t>
      </w:r>
      <w:r w:rsidRPr="006E78FD">
        <w:rPr>
          <w:b/>
          <w:bCs/>
          <w:lang w:val="nl-BE"/>
        </w:rPr>
        <w:t>informatiezelfbeschikking</w:t>
      </w:r>
      <w:r w:rsidRPr="006E78FD">
        <w:rPr>
          <w:lang w:val="nl-BE"/>
        </w:rPr>
        <w:t xml:space="preserve"> waarborgen door </w:t>
      </w:r>
      <w:r w:rsidR="6D8E0999" w:rsidRPr="006E78FD">
        <w:rPr>
          <w:lang w:val="nl-BE"/>
        </w:rPr>
        <w:t xml:space="preserve">ervoor te zorgen </w:t>
      </w:r>
      <w:r w:rsidRPr="006E78FD">
        <w:rPr>
          <w:lang w:val="nl-BE"/>
        </w:rPr>
        <w:t xml:space="preserve">dat individuen </w:t>
      </w:r>
      <w:r w:rsidRPr="006E78FD">
        <w:rPr>
          <w:b/>
          <w:bCs/>
          <w:highlight w:val="magenta"/>
          <w:lang w:val="nl-BE"/>
          <w:rPrChange w:id="43" w:author="Duchenne Véronique" w:date="2025-08-13T07:47:00Z">
            <w:rPr/>
          </w:rPrChange>
        </w:rPr>
        <w:t xml:space="preserve">vooraf </w:t>
      </w:r>
      <w:r w:rsidRPr="006E78FD">
        <w:rPr>
          <w:lang w:val="nl-BE"/>
        </w:rPr>
        <w:t xml:space="preserve">worden </w:t>
      </w:r>
      <w:r w:rsidRPr="006E78FD">
        <w:rPr>
          <w:b/>
          <w:bCs/>
          <w:highlight w:val="magenta"/>
          <w:lang w:val="nl-BE"/>
          <w:rPrChange w:id="44" w:author="Duchenne Véronique" w:date="2025-08-13T07:47:00Z">
            <w:rPr/>
          </w:rPrChange>
        </w:rPr>
        <w:t xml:space="preserve">geïnformeerd </w:t>
      </w:r>
      <w:r w:rsidRPr="006E78FD">
        <w:rPr>
          <w:lang w:val="nl-BE"/>
        </w:rPr>
        <w:t xml:space="preserve">over de verwerking van hun gegevens en door hen de mogelijkheid te bieden hun gegevens </w:t>
      </w:r>
      <w:r w:rsidRPr="006E78FD">
        <w:rPr>
          <w:b/>
          <w:bCs/>
          <w:lang w:val="nl-BE"/>
        </w:rPr>
        <w:t>te controleren</w:t>
      </w:r>
      <w:r w:rsidRPr="006E78FD">
        <w:rPr>
          <w:lang w:val="nl-BE"/>
        </w:rPr>
        <w:t xml:space="preserve">, met inbegrip van de mogelijkheid </w:t>
      </w:r>
      <w:r w:rsidRPr="006E78FD">
        <w:rPr>
          <w:b/>
          <w:bCs/>
          <w:lang w:val="nl-BE"/>
        </w:rPr>
        <w:t>om</w:t>
      </w:r>
      <w:r w:rsidRPr="006E78FD">
        <w:rPr>
          <w:lang w:val="nl-BE"/>
        </w:rPr>
        <w:t xml:space="preserve"> deze </w:t>
      </w:r>
      <w:r w:rsidRPr="006E78FD">
        <w:rPr>
          <w:b/>
          <w:bCs/>
          <w:lang w:val="nl-BE"/>
        </w:rPr>
        <w:t>onzichtbaar te maken</w:t>
      </w:r>
      <w:r w:rsidRPr="006E78FD">
        <w:rPr>
          <w:lang w:val="nl-BE"/>
        </w:rPr>
        <w:t>.</w:t>
      </w:r>
    </w:p>
    <w:p w14:paraId="707BCA33" w14:textId="31C819E9" w:rsidR="000D5C4D" w:rsidRPr="006E78FD" w:rsidRDefault="241FB94E" w:rsidP="00D53B8B">
      <w:pPr>
        <w:pStyle w:val="Corpsdetexte"/>
        <w:numPr>
          <w:ilvl w:val="0"/>
          <w:numId w:val="11"/>
        </w:numPr>
        <w:jc w:val="both"/>
        <w:rPr>
          <w:lang w:val="nl-BE"/>
        </w:rPr>
      </w:pPr>
      <w:r w:rsidRPr="006E78FD">
        <w:rPr>
          <w:lang w:val="nl-BE"/>
        </w:rPr>
        <w:t xml:space="preserve">Het recht garanderen om </w:t>
      </w:r>
      <w:r w:rsidRPr="006E78FD">
        <w:rPr>
          <w:b/>
          <w:bCs/>
          <w:highlight w:val="magenta"/>
          <w:lang w:val="nl-BE"/>
          <w:rPrChange w:id="45" w:author="Duchenne Véronique" w:date="2025-08-13T07:47:00Z">
            <w:rPr>
              <w:b/>
              <w:bCs/>
            </w:rPr>
          </w:rPrChange>
        </w:rPr>
        <w:t xml:space="preserve">toestemming te geven </w:t>
      </w:r>
      <w:r w:rsidRPr="006E78FD">
        <w:rPr>
          <w:lang w:val="nl-BE"/>
        </w:rPr>
        <w:t>voor</w:t>
      </w:r>
      <w:r w:rsidRPr="006E78FD">
        <w:rPr>
          <w:highlight w:val="magenta"/>
          <w:lang w:val="nl-BE"/>
          <w:rPrChange w:id="46" w:author="Duchenne Véronique" w:date="2025-08-13T07:47:00Z">
            <w:rPr/>
          </w:rPrChange>
        </w:rPr>
        <w:t xml:space="preserve"> en </w:t>
      </w:r>
      <w:r w:rsidRPr="006E78FD">
        <w:rPr>
          <w:b/>
          <w:bCs/>
          <w:highlight w:val="magenta"/>
          <w:lang w:val="nl-BE"/>
          <w:rPrChange w:id="47" w:author="Duchenne Véronique" w:date="2025-08-13T07:47:00Z">
            <w:rPr>
              <w:b/>
              <w:bCs/>
            </w:rPr>
          </w:rPrChange>
        </w:rPr>
        <w:t xml:space="preserve">in te trekken </w:t>
      </w:r>
      <w:r w:rsidRPr="006E78FD">
        <w:rPr>
          <w:lang w:val="nl-BE"/>
        </w:rPr>
        <w:t xml:space="preserve">voor het gebruik van gegevens, met behoud van toegang tot diensten. </w:t>
      </w:r>
    </w:p>
    <w:p w14:paraId="4C54B32E" w14:textId="5C025EE9" w:rsidR="000D5C4D" w:rsidRPr="006E78FD" w:rsidRDefault="00722B46" w:rsidP="00D53B8B">
      <w:pPr>
        <w:pStyle w:val="Corpsdetexte"/>
        <w:numPr>
          <w:ilvl w:val="0"/>
          <w:numId w:val="11"/>
        </w:numPr>
        <w:jc w:val="both"/>
        <w:rPr>
          <w:lang w:val="nl-BE"/>
        </w:rPr>
      </w:pPr>
      <w:r w:rsidRPr="006E78FD">
        <w:rPr>
          <w:lang w:val="nl-BE"/>
        </w:rPr>
        <w:t>Z</w:t>
      </w:r>
      <w:r w:rsidR="00600EA7" w:rsidRPr="006E78FD">
        <w:rPr>
          <w:lang w:val="nl-BE"/>
        </w:rPr>
        <w:t xml:space="preserve">org voor </w:t>
      </w:r>
      <w:r w:rsidR="00600EA7" w:rsidRPr="006E78FD">
        <w:rPr>
          <w:b/>
          <w:bCs/>
          <w:lang w:val="nl-BE"/>
        </w:rPr>
        <w:t xml:space="preserve">gemakkelijk toegankelijke contactpunten en telefonische hulpdiensten </w:t>
      </w:r>
      <w:r w:rsidR="00600EA7" w:rsidRPr="006E78FD">
        <w:rPr>
          <w:lang w:val="nl-BE"/>
        </w:rPr>
        <w:t xml:space="preserve">om betwistingen te bevorderen en train het personeel dat klachten behandelt </w:t>
      </w:r>
      <w:r w:rsidRPr="006E78FD">
        <w:rPr>
          <w:lang w:val="nl-BE"/>
        </w:rPr>
        <w:t>in mensenrechtennormen</w:t>
      </w:r>
      <w:r w:rsidR="00600EA7" w:rsidRPr="006E78FD">
        <w:rPr>
          <w:lang w:val="nl-BE"/>
        </w:rPr>
        <w:t xml:space="preserve">. </w:t>
      </w:r>
    </w:p>
    <w:p w14:paraId="15B3B1DD" w14:textId="68C809C2" w:rsidR="00FC3412" w:rsidRPr="006E78FD" w:rsidRDefault="194D1079" w:rsidP="00D53B8B">
      <w:pPr>
        <w:pStyle w:val="Corpsdetexte"/>
        <w:numPr>
          <w:ilvl w:val="0"/>
          <w:numId w:val="11"/>
        </w:numPr>
        <w:jc w:val="both"/>
        <w:rPr>
          <w:lang w:val="nl-BE"/>
        </w:rPr>
      </w:pPr>
      <w:r w:rsidRPr="006E78FD">
        <w:rPr>
          <w:lang w:val="nl-BE"/>
        </w:rPr>
        <w:t xml:space="preserve">Zorg voor effectieve mogelijkheden om </w:t>
      </w:r>
      <w:r w:rsidRPr="006E78FD">
        <w:rPr>
          <w:b/>
          <w:bCs/>
          <w:highlight w:val="magenta"/>
          <w:lang w:val="nl-BE"/>
          <w:rPrChange w:id="48" w:author="Duchenne Véronique" w:date="2025-08-13T07:47:00Z">
            <w:rPr>
              <w:b/>
              <w:bCs/>
            </w:rPr>
          </w:rPrChange>
        </w:rPr>
        <w:t>klachten</w:t>
      </w:r>
      <w:r w:rsidRPr="006E78FD">
        <w:rPr>
          <w:lang w:val="nl-BE"/>
        </w:rPr>
        <w:t xml:space="preserve"> in te dienen </w:t>
      </w:r>
      <w:r w:rsidRPr="006E78FD">
        <w:rPr>
          <w:highlight w:val="magenta"/>
          <w:lang w:val="nl-BE"/>
          <w:rPrChange w:id="49" w:author="Duchenne Véronique" w:date="2025-08-13T07:47:00Z">
            <w:rPr/>
          </w:rPrChange>
        </w:rPr>
        <w:t xml:space="preserve">of </w:t>
      </w:r>
      <w:r w:rsidRPr="006E78FD">
        <w:rPr>
          <w:b/>
          <w:bCs/>
          <w:highlight w:val="magenta"/>
          <w:lang w:val="nl-BE"/>
          <w:rPrChange w:id="50" w:author="Duchenne Véronique" w:date="2025-08-13T07:47:00Z">
            <w:rPr>
              <w:b/>
              <w:bCs/>
            </w:rPr>
          </w:rPrChange>
        </w:rPr>
        <w:t>beroep</w:t>
      </w:r>
      <w:r w:rsidRPr="006E78FD">
        <w:rPr>
          <w:highlight w:val="magenta"/>
          <w:lang w:val="nl-BE"/>
          <w:rPrChange w:id="51" w:author="Duchenne Véronique" w:date="2025-08-13T07:47:00Z">
            <w:rPr/>
          </w:rPrChange>
        </w:rPr>
        <w:t xml:space="preserve"> aan te tekenen </w:t>
      </w:r>
      <w:r w:rsidRPr="006E78FD">
        <w:rPr>
          <w:lang w:val="nl-BE"/>
        </w:rPr>
        <w:t xml:space="preserve">via </w:t>
      </w:r>
      <w:r w:rsidRPr="006E78FD">
        <w:rPr>
          <w:b/>
          <w:bCs/>
          <w:lang w:val="nl-BE"/>
        </w:rPr>
        <w:t xml:space="preserve">eerlijke, gemakkelijk toegankelijke, betaalbare en onafhankelijke </w:t>
      </w:r>
      <w:r w:rsidRPr="006E78FD">
        <w:rPr>
          <w:lang w:val="nl-BE"/>
        </w:rPr>
        <w:t xml:space="preserve">gerechtelijke en buitengerechtelijke procedures. </w:t>
      </w:r>
    </w:p>
    <w:p w14:paraId="7107B463" w14:textId="77777777" w:rsidR="00C64501" w:rsidRPr="006E78FD" w:rsidRDefault="00C64501" w:rsidP="00D53B8B">
      <w:pPr>
        <w:pStyle w:val="Corpsdetexte"/>
        <w:jc w:val="both"/>
        <w:rPr>
          <w:lang w:val="nl-BE"/>
        </w:rPr>
      </w:pPr>
    </w:p>
    <w:p w14:paraId="4C3B6AF6" w14:textId="28D57BD9" w:rsidR="00C64501" w:rsidRPr="006E78FD" w:rsidRDefault="62159793" w:rsidP="00D53B8B">
      <w:pPr>
        <w:pStyle w:val="Corpsdetexte"/>
        <w:jc w:val="both"/>
        <w:rPr>
          <w:lang w:val="nl-BE"/>
        </w:rPr>
      </w:pPr>
      <w:r w:rsidRPr="006E78FD">
        <w:rPr>
          <w:lang w:val="nl-BE"/>
        </w:rPr>
        <w:t xml:space="preserve">Deze aanbevelingen zijn </w:t>
      </w:r>
      <w:r w:rsidRPr="006E78FD">
        <w:rPr>
          <w:highlight w:val="magenta"/>
          <w:lang w:val="nl-BE"/>
          <w:rPrChange w:id="52" w:author="Duchenne Véronique" w:date="2025-08-13T07:50:00Z">
            <w:rPr/>
          </w:rPrChange>
        </w:rPr>
        <w:t xml:space="preserve">niet </w:t>
      </w:r>
      <w:r w:rsidRPr="006E78FD">
        <w:rPr>
          <w:lang w:val="nl-BE"/>
        </w:rPr>
        <w:t>bindend.</w:t>
      </w:r>
    </w:p>
    <w:p w14:paraId="1733485D" w14:textId="77777777" w:rsidR="002A0C06" w:rsidRPr="006E78FD" w:rsidRDefault="002A0C06" w:rsidP="00D53B8B">
      <w:pPr>
        <w:pStyle w:val="Corpsdetexte"/>
        <w:jc w:val="both"/>
        <w:rPr>
          <w:lang w:val="nl-BE"/>
        </w:rPr>
      </w:pPr>
    </w:p>
    <w:p w14:paraId="12689024" w14:textId="56E1F614" w:rsidR="002A0C06" w:rsidRPr="006E78FD" w:rsidRDefault="0A791B74" w:rsidP="00D53B8B">
      <w:pPr>
        <w:pStyle w:val="Corpsdetexte"/>
        <w:jc w:val="both"/>
        <w:rPr>
          <w:b/>
          <w:bCs/>
          <w:lang w:val="nl-BE"/>
        </w:rPr>
      </w:pPr>
      <w:r w:rsidRPr="006E78FD">
        <w:rPr>
          <w:b/>
          <w:bCs/>
          <w:lang w:val="nl-BE"/>
        </w:rPr>
        <w:t>2°) Kaderovereenkomst inzake kunstmatige intelligentie en mensenrechten, democratie en de rechtsstaat van 5 september 2024 (STCE 225)</w:t>
      </w:r>
    </w:p>
    <w:p w14:paraId="78F80978" w14:textId="77777777" w:rsidR="00C64501" w:rsidRPr="006E78FD" w:rsidRDefault="00C64501" w:rsidP="00D53B8B">
      <w:pPr>
        <w:pStyle w:val="Corpsdetexte"/>
        <w:jc w:val="both"/>
        <w:rPr>
          <w:lang w:val="nl-BE"/>
        </w:rPr>
      </w:pPr>
    </w:p>
    <w:p w14:paraId="5DE7B14E" w14:textId="55BEB622" w:rsidR="00C64501" w:rsidRPr="006E78FD" w:rsidRDefault="62159793" w:rsidP="521AB255">
      <w:pPr>
        <w:pStyle w:val="Corpsdetexte"/>
        <w:jc w:val="both"/>
        <w:rPr>
          <w:lang w:val="nl-BE"/>
        </w:rPr>
      </w:pPr>
      <w:r w:rsidRPr="006E78FD">
        <w:rPr>
          <w:lang w:val="nl-BE"/>
        </w:rPr>
        <w:t xml:space="preserve">Vier jaar </w:t>
      </w:r>
      <w:r w:rsidR="4DEDD572" w:rsidRPr="006E78FD">
        <w:rPr>
          <w:lang w:val="nl-BE"/>
        </w:rPr>
        <w:t xml:space="preserve">na de bovenstaande aanbevelingen </w:t>
      </w:r>
      <w:r w:rsidRPr="006E78FD">
        <w:rPr>
          <w:lang w:val="nl-BE"/>
        </w:rPr>
        <w:t xml:space="preserve">stelt de Raad van Europa een kaderovereenkomst ter ondertekening en ratificatie voor. Hierin wordt uiting gegeven aan de bezorgdheid </w:t>
      </w:r>
      <w:r w:rsidR="4DEDD572" w:rsidRPr="006E78FD">
        <w:rPr>
          <w:lang w:val="nl-BE"/>
        </w:rPr>
        <w:t xml:space="preserve">van de Raad van Europa </w:t>
      </w:r>
      <w:r w:rsidR="437E1269" w:rsidRPr="006E78FD">
        <w:rPr>
          <w:b/>
          <w:bCs/>
          <w:lang w:val="nl-BE"/>
        </w:rPr>
        <w:t>over</w:t>
      </w:r>
      <w:r w:rsidRPr="006E78FD">
        <w:rPr>
          <w:lang w:val="nl-BE"/>
        </w:rPr>
        <w:t xml:space="preserve"> </w:t>
      </w:r>
      <w:r w:rsidRPr="006E78FD">
        <w:rPr>
          <w:b/>
          <w:bCs/>
          <w:lang w:val="nl-BE"/>
        </w:rPr>
        <w:t xml:space="preserve">het risico van discriminatie </w:t>
      </w:r>
      <w:r w:rsidR="437E1269" w:rsidRPr="006E78FD">
        <w:rPr>
          <w:b/>
          <w:bCs/>
          <w:lang w:val="nl-BE"/>
        </w:rPr>
        <w:t xml:space="preserve">en toenemende ongelijkheid </w:t>
      </w:r>
      <w:r w:rsidR="437E1269" w:rsidRPr="006E78FD">
        <w:rPr>
          <w:lang w:val="nl-BE"/>
        </w:rPr>
        <w:t>waaraan "</w:t>
      </w:r>
      <w:r w:rsidR="437E1269" w:rsidRPr="006E78FD">
        <w:rPr>
          <w:b/>
          <w:bCs/>
          <w:lang w:val="nl-BE"/>
        </w:rPr>
        <w:t>kwetsbare personen</w:t>
      </w:r>
      <w:r w:rsidR="437E1269" w:rsidRPr="006E78FD">
        <w:rPr>
          <w:lang w:val="nl-BE"/>
        </w:rPr>
        <w:t xml:space="preserve">" worden blootgesteld door </w:t>
      </w:r>
      <w:r w:rsidRPr="006E78FD">
        <w:rPr>
          <w:lang w:val="nl-BE"/>
        </w:rPr>
        <w:t>systemen voor kunstmatige intelligentie</w:t>
      </w:r>
      <w:r w:rsidR="437E1269" w:rsidRPr="006E78FD">
        <w:rPr>
          <w:lang w:val="nl-BE"/>
        </w:rPr>
        <w:t xml:space="preserve">. Het </w:t>
      </w:r>
      <w:r w:rsidRPr="006E78FD">
        <w:rPr>
          <w:lang w:val="nl-BE"/>
        </w:rPr>
        <w:t xml:space="preserve">somt algemene beginselen op voor een gebruik </w:t>
      </w:r>
      <w:r w:rsidR="437E1269" w:rsidRPr="006E78FD">
        <w:rPr>
          <w:lang w:val="nl-BE"/>
        </w:rPr>
        <w:t xml:space="preserve">van kunstmatige intelligentie dat in overeenstemming is met de belangrijkste internationale verdragen, waaronder de Universele Verklaring van de Rechten van de Mens, het herziene Europees Sociaal Handvest en het </w:t>
      </w:r>
      <w:r w:rsidR="437E1269" w:rsidRPr="006E78FD">
        <w:rPr>
          <w:b/>
          <w:bCs/>
          <w:lang w:val="nl-BE"/>
        </w:rPr>
        <w:t xml:space="preserve">Verdrag van de Verenigde Naties inzake de rechten van personen met een handicap. </w:t>
      </w:r>
      <w:r w:rsidR="437E1269" w:rsidRPr="006E78FD">
        <w:rPr>
          <w:lang w:val="nl-BE"/>
        </w:rPr>
        <w:t xml:space="preserve">Het kaderverdrag is zowel van toepassing op overheidsinstanties als op particuliere actoren. </w:t>
      </w:r>
    </w:p>
    <w:p w14:paraId="70005FC4" w14:textId="4BD21A79" w:rsidR="00ED008D" w:rsidRPr="006E78FD" w:rsidRDefault="00ED008D" w:rsidP="00D53B8B">
      <w:pPr>
        <w:pStyle w:val="Corpsdetexte"/>
        <w:jc w:val="both"/>
        <w:rPr>
          <w:lang w:val="nl-BE"/>
        </w:rPr>
      </w:pPr>
      <w:r w:rsidRPr="006E78FD">
        <w:rPr>
          <w:lang w:val="nl-BE"/>
        </w:rPr>
        <w:t xml:space="preserve">De algemene beginselen die van toepassing zijn op activiteiten in het kader van kunstmatige intelligentiesystemen zijn de volgende: </w:t>
      </w:r>
      <w:r w:rsidRPr="006E78FD">
        <w:rPr>
          <w:b/>
          <w:bCs/>
          <w:lang w:val="nl-BE"/>
        </w:rPr>
        <w:t xml:space="preserve">menselijke waardigheid en persoonlijke autonomie, transparantie en controle, verantwoordelijkheid voor negatieve gevolgen voor de mensenrechten, gelijkheid en non-discriminatie, eerbiediging van de privacy en bescherming van persoonsgegevens, betrouwbaarheid van </w:t>
      </w:r>
      <w:r w:rsidRPr="006E78FD">
        <w:rPr>
          <w:b/>
          <w:bCs/>
          <w:lang w:val="nl-BE"/>
        </w:rPr>
        <w:lastRenderedPageBreak/>
        <w:t xml:space="preserve">systemen en resultaten, veilige innovatie, beroepsmogelijkheden tegen schendingen van de mensenrechten, met inbegrip van een recht op relevante </w:t>
      </w:r>
      <w:r w:rsidR="00D53B8B" w:rsidRPr="006E78FD">
        <w:rPr>
          <w:b/>
          <w:bCs/>
          <w:lang w:val="nl-BE"/>
        </w:rPr>
        <w:t xml:space="preserve">en toereikende </w:t>
      </w:r>
      <w:r w:rsidRPr="006E78FD">
        <w:rPr>
          <w:b/>
          <w:bCs/>
          <w:lang w:val="nl-BE"/>
        </w:rPr>
        <w:t xml:space="preserve">informatie </w:t>
      </w:r>
      <w:r w:rsidR="00D53B8B" w:rsidRPr="006E78FD">
        <w:rPr>
          <w:b/>
          <w:bCs/>
          <w:lang w:val="nl-BE"/>
        </w:rPr>
        <w:t>om een klacht in te dienen</w:t>
      </w:r>
      <w:r w:rsidR="00D53B8B" w:rsidRPr="006E78FD">
        <w:rPr>
          <w:lang w:val="nl-BE"/>
        </w:rPr>
        <w:t xml:space="preserve">. </w:t>
      </w:r>
    </w:p>
    <w:p w14:paraId="225F12C8" w14:textId="46DFECD7" w:rsidR="00D53B8B" w:rsidRPr="006E78FD" w:rsidRDefault="00D53B8B" w:rsidP="00D53B8B">
      <w:pPr>
        <w:pStyle w:val="Corpsdetexte"/>
        <w:jc w:val="both"/>
        <w:rPr>
          <w:lang w:val="nl-BE"/>
        </w:rPr>
      </w:pPr>
      <w:r w:rsidRPr="006E78FD">
        <w:rPr>
          <w:lang w:val="nl-BE"/>
        </w:rPr>
        <w:t xml:space="preserve">Het kaderverdrag verwijst expliciet naar </w:t>
      </w:r>
      <w:r w:rsidRPr="006E78FD">
        <w:rPr>
          <w:b/>
          <w:bCs/>
          <w:lang w:val="nl-BE"/>
        </w:rPr>
        <w:t xml:space="preserve">de rechten van personen met een handicap, </w:t>
      </w:r>
      <w:r w:rsidRPr="006E78FD">
        <w:rPr>
          <w:lang w:val="nl-BE"/>
        </w:rPr>
        <w:t xml:space="preserve">maar beperkt </w:t>
      </w:r>
      <w:r w:rsidR="00EC181A" w:rsidRPr="006E78FD">
        <w:rPr>
          <w:lang w:val="nl-BE"/>
        </w:rPr>
        <w:t xml:space="preserve">helaas </w:t>
      </w:r>
      <w:r w:rsidRPr="006E78FD">
        <w:rPr>
          <w:lang w:val="nl-BE"/>
        </w:rPr>
        <w:t xml:space="preserve">de reikwijdte ervan door </w:t>
      </w:r>
      <w:r w:rsidR="00D67163" w:rsidRPr="006E78FD">
        <w:rPr>
          <w:lang w:val="nl-BE"/>
        </w:rPr>
        <w:t xml:space="preserve">de staten die partij zijn de mogelijkheid te bieden zich aan </w:t>
      </w:r>
      <w:r w:rsidR="00020089" w:rsidRPr="006E78FD">
        <w:rPr>
          <w:lang w:val="nl-BE"/>
        </w:rPr>
        <w:t xml:space="preserve">hun </w:t>
      </w:r>
      <w:r w:rsidR="00D67163" w:rsidRPr="006E78FD">
        <w:rPr>
          <w:lang w:val="nl-BE"/>
        </w:rPr>
        <w:t>nationale recht te houden (hoofdstuk IV, artikel 18).</w:t>
      </w:r>
    </w:p>
    <w:p w14:paraId="18EE2742" w14:textId="58AB72D0" w:rsidR="00D53B8B" w:rsidRPr="006E78FD" w:rsidRDefault="00D67163" w:rsidP="002A0A18">
      <w:pPr>
        <w:pStyle w:val="Corpsdetexte"/>
        <w:jc w:val="both"/>
        <w:rPr>
          <w:lang w:val="nl-BE"/>
        </w:rPr>
      </w:pPr>
      <w:r w:rsidRPr="006E78FD">
        <w:rPr>
          <w:lang w:val="nl-BE"/>
        </w:rPr>
        <w:t xml:space="preserve">Ten slotte </w:t>
      </w:r>
      <w:r w:rsidR="00D53B8B" w:rsidRPr="006E78FD">
        <w:rPr>
          <w:lang w:val="nl-BE"/>
        </w:rPr>
        <w:t>legt</w:t>
      </w:r>
      <w:r w:rsidRPr="006E78FD">
        <w:rPr>
          <w:lang w:val="nl-BE"/>
        </w:rPr>
        <w:t xml:space="preserve"> de tekst van het verdrag </w:t>
      </w:r>
      <w:r w:rsidR="00D53B8B" w:rsidRPr="006E78FD">
        <w:rPr>
          <w:lang w:val="nl-BE"/>
        </w:rPr>
        <w:t xml:space="preserve">de staten die partij zijn de verplichting op om periodiek verslag uit te brengen over hun vorderingen op het gebied van kunstmatige intelligentie en de eerbiediging van de mensenrechten. </w:t>
      </w:r>
    </w:p>
    <w:p w14:paraId="46E8B9B1" w14:textId="444F79EE" w:rsidR="00D67163" w:rsidRPr="006E78FD" w:rsidRDefault="55AA380B" w:rsidP="521AB255">
      <w:pPr>
        <w:pStyle w:val="Corpsdetexte"/>
        <w:jc w:val="both"/>
        <w:rPr>
          <w:highlight w:val="magenta"/>
          <w:lang w:val="nl-BE"/>
        </w:rPr>
      </w:pPr>
      <w:r w:rsidRPr="006E78FD">
        <w:rPr>
          <w:lang w:val="nl-BE"/>
        </w:rPr>
        <w:t xml:space="preserve">Vijftien landen hebben het verdrag ondertekend, waaronder tien leden van de Raad van Europa, maar geen van hen heeft het geratificeerd. Artikel 30 bepaalt echter dat het verdrag in werking treedt drie maanden nadat vijf landen, waaronder ten minste drie leden van de Raad van Europa, het hebben geratificeerd. Het verdrag is dus nog niet in werking getreden. </w:t>
      </w:r>
      <w:r w:rsidRPr="006E78FD">
        <w:rPr>
          <w:b/>
          <w:bCs/>
          <w:highlight w:val="magenta"/>
          <w:lang w:val="nl-BE"/>
          <w:rPrChange w:id="53" w:author="Duchenne Véronique" w:date="2025-08-13T07:50:00Z">
            <w:rPr>
              <w:b/>
              <w:bCs/>
            </w:rPr>
          </w:rPrChange>
        </w:rPr>
        <w:t>België heeft het verdrag niet ondertekend of geratificeerd</w:t>
      </w:r>
      <w:r w:rsidRPr="006E78FD">
        <w:rPr>
          <w:highlight w:val="magenta"/>
          <w:lang w:val="nl-BE"/>
          <w:rPrChange w:id="54" w:author="Duchenne Véronique" w:date="2025-08-13T07:50:00Z">
            <w:rPr/>
          </w:rPrChange>
        </w:rPr>
        <w:t>.</w:t>
      </w:r>
    </w:p>
    <w:p w14:paraId="1F452EDE" w14:textId="77777777" w:rsidR="00B0796A" w:rsidRPr="006E78FD" w:rsidRDefault="00B0796A" w:rsidP="521AB255">
      <w:pPr>
        <w:pStyle w:val="Corpsdetexte"/>
        <w:jc w:val="both"/>
        <w:rPr>
          <w:highlight w:val="magenta"/>
          <w:lang w:val="nl-BE"/>
        </w:rPr>
      </w:pPr>
    </w:p>
    <w:p w14:paraId="72D571E9" w14:textId="5EBF3688" w:rsidR="00B0796A" w:rsidRPr="006E78FD" w:rsidRDefault="00B0796A" w:rsidP="00B0796A">
      <w:pPr>
        <w:pStyle w:val="Corpsdetexte"/>
        <w:jc w:val="both"/>
        <w:rPr>
          <w:b/>
          <w:bCs/>
          <w:u w:val="single"/>
          <w:lang w:val="nl-BE"/>
        </w:rPr>
      </w:pPr>
      <w:r w:rsidRPr="006E78FD">
        <w:rPr>
          <w:b/>
          <w:bCs/>
          <w:u w:val="single"/>
          <w:lang w:val="nl-BE"/>
        </w:rPr>
        <w:t xml:space="preserve">De Europese Unie </w:t>
      </w:r>
      <w:r w:rsidR="00E77974" w:rsidRPr="006E78FD">
        <w:rPr>
          <w:b/>
          <w:bCs/>
          <w:u w:val="single"/>
          <w:lang w:val="nl-BE"/>
        </w:rPr>
        <w:t xml:space="preserve">introduceert </w:t>
      </w:r>
      <w:r w:rsidRPr="006E78FD">
        <w:rPr>
          <w:b/>
          <w:bCs/>
          <w:u w:val="single"/>
          <w:lang w:val="nl-BE"/>
        </w:rPr>
        <w:t xml:space="preserve">een nieuw concept: 'digitale rechten'. </w:t>
      </w:r>
    </w:p>
    <w:p w14:paraId="017FEB30" w14:textId="77777777" w:rsidR="00B0796A" w:rsidRPr="006E78FD" w:rsidRDefault="00B0796A" w:rsidP="00B0796A">
      <w:pPr>
        <w:pStyle w:val="Corpsdetexte"/>
        <w:jc w:val="both"/>
        <w:rPr>
          <w:b/>
          <w:bCs/>
          <w:lang w:val="nl-BE"/>
        </w:rPr>
      </w:pPr>
    </w:p>
    <w:p w14:paraId="58BA3379" w14:textId="20B70E98" w:rsidR="00B0796A" w:rsidRPr="006E78FD" w:rsidRDefault="00B0796A" w:rsidP="00B0796A">
      <w:pPr>
        <w:pStyle w:val="Corpsdetexte"/>
        <w:jc w:val="both"/>
        <w:rPr>
          <w:lang w:val="nl-BE"/>
        </w:rPr>
      </w:pPr>
      <w:r w:rsidRPr="006E78FD">
        <w:rPr>
          <w:lang w:val="nl-BE"/>
        </w:rPr>
        <w:t xml:space="preserve">De </w:t>
      </w:r>
      <w:hyperlink r:id="rId69">
        <w:r w:rsidRPr="006E78FD">
          <w:rPr>
            <w:rStyle w:val="Lienhypertexte"/>
            <w:i/>
            <w:iCs/>
            <w:lang w:val="nl-BE"/>
          </w:rPr>
          <w:t>Europese verklaring over digitale rechten en beginselen voor het digitale decennium</w:t>
        </w:r>
      </w:hyperlink>
      <w:r w:rsidR="00E11E8E">
        <w:rPr>
          <w:rStyle w:val="Appelnotedebasdep"/>
        </w:rPr>
        <w:footnoteReference w:id="2"/>
      </w:r>
      <w:r w:rsidRPr="006E78FD">
        <w:rPr>
          <w:lang w:val="nl-BE"/>
        </w:rPr>
        <w:t xml:space="preserve"> beantwoordt aan de bezorgdheid van het Europees Parlement, dat wenste dat </w:t>
      </w:r>
      <w:r w:rsidR="00E11E8E" w:rsidRPr="006E78FD">
        <w:rPr>
          <w:lang w:val="nl-BE"/>
        </w:rPr>
        <w:t xml:space="preserve">de </w:t>
      </w:r>
      <w:r w:rsidR="00E11E8E" w:rsidRPr="006E78FD">
        <w:rPr>
          <w:b/>
          <w:bCs/>
          <w:lang w:val="nl-BE"/>
        </w:rPr>
        <w:t xml:space="preserve">tweede digitale strategie van de Europese Unie 2021-2030 </w:t>
      </w:r>
      <w:r w:rsidRPr="006E78FD">
        <w:rPr>
          <w:lang w:val="nl-BE"/>
        </w:rPr>
        <w:t xml:space="preserve">in </w:t>
      </w:r>
      <w:r w:rsidRPr="006E78FD">
        <w:rPr>
          <w:b/>
          <w:bCs/>
          <w:lang w:val="nl-BE"/>
        </w:rPr>
        <w:t>overeenstemming</w:t>
      </w:r>
      <w:r w:rsidRPr="006E78FD">
        <w:rPr>
          <w:lang w:val="nl-BE"/>
        </w:rPr>
        <w:t xml:space="preserve"> zou zijn </w:t>
      </w:r>
      <w:r w:rsidRPr="006E78FD">
        <w:rPr>
          <w:b/>
          <w:bCs/>
          <w:lang w:val="nl-BE"/>
        </w:rPr>
        <w:t>met de Europese waarden en grondrechten</w:t>
      </w:r>
      <w:r w:rsidRPr="006E78FD">
        <w:rPr>
          <w:lang w:val="nl-BE"/>
        </w:rPr>
        <w:t xml:space="preserve">. In overeenstemming met deze verwachting begint de verklaring in artikel 1 met een verwijzing naar </w:t>
      </w:r>
      <w:r w:rsidRPr="006E78FD">
        <w:rPr>
          <w:b/>
          <w:bCs/>
          <w:lang w:val="nl-BE"/>
        </w:rPr>
        <w:t xml:space="preserve">de Unie van Waarden en het Handvest van de grondrechten. </w:t>
      </w:r>
      <w:r w:rsidRPr="006E78FD">
        <w:rPr>
          <w:lang w:val="nl-BE"/>
        </w:rPr>
        <w:t xml:space="preserve">De verschillende hoofdstukken zijn ingedeeld volgens de waarden solidariteit en </w:t>
      </w:r>
      <w:r w:rsidRPr="006E78FD">
        <w:rPr>
          <w:b/>
          <w:bCs/>
          <w:lang w:val="nl-BE"/>
        </w:rPr>
        <w:t xml:space="preserve">inclusie </w:t>
      </w:r>
      <w:r w:rsidRPr="006E78FD">
        <w:rPr>
          <w:lang w:val="nl-BE"/>
        </w:rPr>
        <w:t xml:space="preserve">(hoofdstuk II), </w:t>
      </w:r>
      <w:r w:rsidRPr="006E78FD">
        <w:rPr>
          <w:b/>
          <w:bCs/>
          <w:lang w:val="nl-BE"/>
        </w:rPr>
        <w:t xml:space="preserve">keuzevrijheid </w:t>
      </w:r>
      <w:r w:rsidRPr="006E78FD">
        <w:rPr>
          <w:lang w:val="nl-BE"/>
        </w:rPr>
        <w:t xml:space="preserve">(hoofdstuk III), </w:t>
      </w:r>
      <w:r w:rsidRPr="006E78FD">
        <w:rPr>
          <w:b/>
          <w:bCs/>
          <w:lang w:val="nl-BE"/>
        </w:rPr>
        <w:t xml:space="preserve">deelname </w:t>
      </w:r>
      <w:r w:rsidRPr="006E78FD">
        <w:rPr>
          <w:lang w:val="nl-BE"/>
        </w:rPr>
        <w:t xml:space="preserve">aan de openbare ruimte (hoofdstuk IV), veiligheid, </w:t>
      </w:r>
      <w:r w:rsidRPr="006E78FD">
        <w:rPr>
          <w:b/>
          <w:bCs/>
          <w:lang w:val="nl-BE"/>
        </w:rPr>
        <w:t xml:space="preserve">beveiliging en empowerment </w:t>
      </w:r>
      <w:r w:rsidRPr="006E78FD">
        <w:rPr>
          <w:lang w:val="nl-BE"/>
        </w:rPr>
        <w:t>(hoofdstuk VI) en duurzaamheid (hoofdstuk VII), en benadrukken de noodzaak om "de burgers centraal te stellen in de digitale transformatie" (hoofdstuk I).</w:t>
      </w:r>
    </w:p>
    <w:p w14:paraId="7A5587DA" w14:textId="7D72DF9E" w:rsidR="00B0796A" w:rsidRPr="006E78FD" w:rsidRDefault="00B0796A" w:rsidP="00B0796A">
      <w:pPr>
        <w:pStyle w:val="Corpsdetexte"/>
        <w:jc w:val="both"/>
        <w:rPr>
          <w:lang w:val="nl-BE"/>
        </w:rPr>
      </w:pPr>
      <w:r w:rsidRPr="006E78FD">
        <w:rPr>
          <w:lang w:val="nl-BE"/>
        </w:rPr>
        <w:t xml:space="preserve">Wat kunstmatige intelligentie betreft, bepaalt artikel 9 van de verklaring dat </w:t>
      </w:r>
      <w:r w:rsidR="00C658B2" w:rsidRPr="006E78FD">
        <w:rPr>
          <w:lang w:val="nl-BE"/>
        </w:rPr>
        <w:t>"</w:t>
      </w:r>
      <w:r w:rsidRPr="006E78FD">
        <w:rPr>
          <w:i/>
          <w:iCs/>
          <w:lang w:val="nl-BE"/>
        </w:rPr>
        <w:t xml:space="preserve">iedereen in staat moet zijn om te profiteren van de voordelen van algoritmische en kunstmatige-intelligentiesystemen, onder meer door </w:t>
      </w:r>
      <w:r w:rsidRPr="006E78FD">
        <w:rPr>
          <w:b/>
          <w:bCs/>
          <w:i/>
          <w:iCs/>
          <w:lang w:val="nl-BE"/>
        </w:rPr>
        <w:t>vrije en weloverwogen keuzes</w:t>
      </w:r>
      <w:r w:rsidRPr="006E78FD">
        <w:rPr>
          <w:i/>
          <w:iCs/>
          <w:lang w:val="nl-BE"/>
        </w:rPr>
        <w:t xml:space="preserve"> te maken in de digitale omgeving, </w:t>
      </w:r>
      <w:r w:rsidRPr="006E78FD">
        <w:rPr>
          <w:b/>
          <w:bCs/>
          <w:i/>
          <w:iCs/>
          <w:lang w:val="nl-BE"/>
        </w:rPr>
        <w:t>terwijl hij of zij wordt beschermd tegen risico's en inbreuken op zijn of haar gezondheid, veiligheid en grondrechten</w:t>
      </w:r>
      <w:r w:rsidR="00C658B2" w:rsidRPr="006E78FD">
        <w:rPr>
          <w:lang w:val="nl-BE"/>
        </w:rPr>
        <w:t xml:space="preserve">". </w:t>
      </w:r>
      <w:r w:rsidRPr="006E78FD">
        <w:rPr>
          <w:lang w:val="nl-BE"/>
        </w:rPr>
        <w:t xml:space="preserve">In dit verband verbinden </w:t>
      </w:r>
      <w:r w:rsidR="00E11E8E" w:rsidRPr="006E78FD">
        <w:rPr>
          <w:lang w:val="nl-BE"/>
        </w:rPr>
        <w:t>het Europees</w:t>
      </w:r>
      <w:r w:rsidRPr="006E78FD">
        <w:rPr>
          <w:lang w:val="nl-BE"/>
        </w:rPr>
        <w:t xml:space="preserve"> Parlement, de Raad en de Commissie zich er met name toe om:</w:t>
      </w:r>
    </w:p>
    <w:p w14:paraId="3E49A517" w14:textId="77777777" w:rsidR="00B0796A" w:rsidRPr="006E78FD" w:rsidRDefault="00B0796A" w:rsidP="00B0796A">
      <w:pPr>
        <w:pStyle w:val="Corpsdetexte"/>
        <w:numPr>
          <w:ilvl w:val="0"/>
          <w:numId w:val="47"/>
        </w:numPr>
        <w:jc w:val="both"/>
        <w:rPr>
          <w:i/>
          <w:iCs/>
          <w:lang w:val="nl-BE"/>
        </w:rPr>
      </w:pPr>
      <w:r w:rsidRPr="006E78FD">
        <w:rPr>
          <w:i/>
          <w:iCs/>
          <w:lang w:val="nl-BE"/>
        </w:rPr>
        <w:t xml:space="preserve">ervoor te zorgen dat algoritmische systemen gebaseerd zijn op </w:t>
      </w:r>
      <w:r w:rsidRPr="006E78FD">
        <w:rPr>
          <w:b/>
          <w:bCs/>
          <w:i/>
          <w:iCs/>
          <w:lang w:val="nl-BE"/>
        </w:rPr>
        <w:t>passende gegevens</w:t>
      </w:r>
      <w:r w:rsidRPr="006E78FD">
        <w:rPr>
          <w:i/>
          <w:iCs/>
          <w:lang w:val="nl-BE"/>
        </w:rPr>
        <w:t xml:space="preserve">sets, om </w:t>
      </w:r>
      <w:r w:rsidRPr="006E78FD">
        <w:rPr>
          <w:b/>
          <w:bCs/>
          <w:i/>
          <w:iCs/>
          <w:lang w:val="nl-BE"/>
        </w:rPr>
        <w:t>discriminatie te voorkomen</w:t>
      </w:r>
    </w:p>
    <w:p w14:paraId="2A4F369A" w14:textId="77777777" w:rsidR="00B0796A" w:rsidRPr="006E78FD" w:rsidRDefault="00B0796A" w:rsidP="00B0796A">
      <w:pPr>
        <w:pStyle w:val="Corpsdetexte"/>
        <w:numPr>
          <w:ilvl w:val="0"/>
          <w:numId w:val="47"/>
        </w:numPr>
        <w:jc w:val="both"/>
        <w:rPr>
          <w:i/>
          <w:iCs/>
          <w:lang w:val="nl-BE"/>
        </w:rPr>
      </w:pPr>
      <w:r w:rsidRPr="006E78FD">
        <w:rPr>
          <w:b/>
          <w:bCs/>
          <w:i/>
          <w:iCs/>
          <w:lang w:val="nl-BE"/>
        </w:rPr>
        <w:t>menselijk toezicht</w:t>
      </w:r>
      <w:r w:rsidRPr="006E78FD">
        <w:rPr>
          <w:i/>
          <w:iCs/>
          <w:lang w:val="nl-BE"/>
        </w:rPr>
        <w:t xml:space="preserve"> mogelijk te maken op alle resultaten die van invloed zijn op de veiligheid en de grondrechten van burgers</w:t>
      </w:r>
    </w:p>
    <w:p w14:paraId="3BEE8438" w14:textId="77777777" w:rsidR="00B0796A" w:rsidRPr="006E78FD" w:rsidRDefault="00B0796A" w:rsidP="00B0796A">
      <w:pPr>
        <w:pStyle w:val="Corpsdetexte"/>
        <w:numPr>
          <w:ilvl w:val="0"/>
          <w:numId w:val="47"/>
        </w:numPr>
        <w:jc w:val="both"/>
        <w:rPr>
          <w:i/>
          <w:iCs/>
          <w:lang w:val="nl-BE"/>
        </w:rPr>
      </w:pPr>
      <w:r w:rsidRPr="006E78FD">
        <w:rPr>
          <w:i/>
          <w:iCs/>
          <w:lang w:val="nl-BE"/>
        </w:rPr>
        <w:t xml:space="preserve">ervoor te zorgen dat technologieën zoals kunstmatige intelligentie </w:t>
      </w:r>
      <w:r w:rsidRPr="006E78FD">
        <w:rPr>
          <w:b/>
          <w:bCs/>
          <w:i/>
          <w:iCs/>
          <w:lang w:val="nl-BE"/>
        </w:rPr>
        <w:t>niet</w:t>
      </w:r>
      <w:r w:rsidRPr="006E78FD">
        <w:rPr>
          <w:i/>
          <w:iCs/>
          <w:lang w:val="nl-BE"/>
        </w:rPr>
        <w:t xml:space="preserve"> worden </w:t>
      </w:r>
      <w:r w:rsidRPr="006E78FD">
        <w:rPr>
          <w:b/>
          <w:bCs/>
          <w:i/>
          <w:iCs/>
          <w:lang w:val="nl-BE"/>
        </w:rPr>
        <w:t>gebruikt om vooroordelen te creëren over de keuzes van mensen</w:t>
      </w:r>
      <w:r w:rsidRPr="006E78FD">
        <w:rPr>
          <w:i/>
          <w:iCs/>
          <w:lang w:val="nl-BE"/>
        </w:rPr>
        <w:t xml:space="preserve">, bijvoorbeeld op het gebied van </w:t>
      </w:r>
      <w:r w:rsidRPr="006E78FD">
        <w:rPr>
          <w:b/>
          <w:bCs/>
          <w:i/>
          <w:iCs/>
          <w:lang w:val="nl-BE"/>
        </w:rPr>
        <w:t>gezondheid</w:t>
      </w:r>
      <w:r w:rsidRPr="006E78FD">
        <w:rPr>
          <w:i/>
          <w:iCs/>
          <w:lang w:val="nl-BE"/>
        </w:rPr>
        <w:t xml:space="preserve">, onderwijs, werkgelegenheid en </w:t>
      </w:r>
      <w:r w:rsidRPr="006E78FD">
        <w:rPr>
          <w:b/>
          <w:bCs/>
          <w:i/>
          <w:iCs/>
          <w:lang w:val="nl-BE"/>
        </w:rPr>
        <w:t>privacy</w:t>
      </w:r>
      <w:r w:rsidRPr="006E78FD">
        <w:rPr>
          <w:i/>
          <w:iCs/>
          <w:lang w:val="nl-BE"/>
        </w:rPr>
        <w:t>.</w:t>
      </w:r>
    </w:p>
    <w:p w14:paraId="48531CC1" w14:textId="77777777" w:rsidR="00B0796A" w:rsidRPr="006E78FD" w:rsidRDefault="00B0796A" w:rsidP="00B0796A">
      <w:pPr>
        <w:pStyle w:val="Corpsdetexte"/>
        <w:jc w:val="both"/>
        <w:rPr>
          <w:lang w:val="nl-BE"/>
        </w:rPr>
      </w:pPr>
      <w:r w:rsidRPr="006E78FD">
        <w:rPr>
          <w:lang w:val="nl-BE"/>
        </w:rPr>
        <w:t>De verklaring benadrukt bovendien een aantal belangrijke beginselen, met name:</w:t>
      </w:r>
    </w:p>
    <w:p w14:paraId="3782EBBC" w14:textId="6E377759" w:rsidR="00B0796A" w:rsidRPr="006E78FD" w:rsidRDefault="00B0796A" w:rsidP="00B0796A">
      <w:pPr>
        <w:pStyle w:val="Corpsdetexte"/>
        <w:numPr>
          <w:ilvl w:val="0"/>
          <w:numId w:val="48"/>
        </w:numPr>
        <w:jc w:val="both"/>
        <w:rPr>
          <w:i/>
          <w:iCs/>
          <w:lang w:val="nl-BE"/>
        </w:rPr>
      </w:pPr>
      <w:r w:rsidRPr="006E78FD">
        <w:rPr>
          <w:lang w:val="nl-BE"/>
        </w:rPr>
        <w:t xml:space="preserve">dat de digitale transformatie niemand mag uitsluiten en noemt onder meer </w:t>
      </w:r>
      <w:r w:rsidR="00C658B2" w:rsidRPr="006E78FD">
        <w:rPr>
          <w:lang w:val="nl-BE"/>
        </w:rPr>
        <w:t>"</w:t>
      </w:r>
      <w:r w:rsidRPr="006E78FD">
        <w:rPr>
          <w:b/>
          <w:bCs/>
          <w:i/>
          <w:iCs/>
          <w:lang w:val="nl-BE"/>
        </w:rPr>
        <w:t xml:space="preserve">mensen met een handicap </w:t>
      </w:r>
      <w:r w:rsidRPr="006E78FD">
        <w:rPr>
          <w:i/>
          <w:iCs/>
          <w:lang w:val="nl-BE"/>
        </w:rPr>
        <w:t xml:space="preserve">of gemarginaliseerde, </w:t>
      </w:r>
      <w:r w:rsidRPr="006E78FD">
        <w:rPr>
          <w:b/>
          <w:bCs/>
          <w:i/>
          <w:iCs/>
          <w:lang w:val="nl-BE"/>
        </w:rPr>
        <w:t xml:space="preserve">kwetsbare </w:t>
      </w:r>
      <w:r w:rsidRPr="006E78FD">
        <w:rPr>
          <w:i/>
          <w:iCs/>
          <w:lang w:val="nl-BE"/>
        </w:rPr>
        <w:t xml:space="preserve">of kansarme mensen en </w:t>
      </w:r>
      <w:r w:rsidRPr="006E78FD">
        <w:rPr>
          <w:b/>
          <w:bCs/>
          <w:i/>
          <w:iCs/>
          <w:lang w:val="nl-BE"/>
        </w:rPr>
        <w:t>degenen die namens hen optreden</w:t>
      </w:r>
      <w:r w:rsidR="00C658B2" w:rsidRPr="006E78FD">
        <w:rPr>
          <w:i/>
          <w:iCs/>
          <w:lang w:val="nl-BE"/>
        </w:rPr>
        <w:t>"</w:t>
      </w:r>
    </w:p>
    <w:p w14:paraId="349A5A0C" w14:textId="77777777" w:rsidR="00B0796A" w:rsidRPr="006E78FD" w:rsidRDefault="00B0796A" w:rsidP="00B0796A">
      <w:pPr>
        <w:pStyle w:val="Corpsdetexte"/>
        <w:numPr>
          <w:ilvl w:val="0"/>
          <w:numId w:val="48"/>
        </w:numPr>
        <w:jc w:val="both"/>
        <w:rPr>
          <w:lang w:val="nl-BE"/>
        </w:rPr>
      </w:pPr>
      <w:r w:rsidRPr="006E78FD">
        <w:rPr>
          <w:lang w:val="nl-BE"/>
        </w:rPr>
        <w:t xml:space="preserve">het </w:t>
      </w:r>
      <w:r w:rsidRPr="006E78FD">
        <w:rPr>
          <w:b/>
          <w:bCs/>
          <w:lang w:val="nl-BE"/>
        </w:rPr>
        <w:t xml:space="preserve">recht op privacy </w:t>
      </w:r>
      <w:r w:rsidRPr="006E78FD">
        <w:rPr>
          <w:lang w:val="nl-BE"/>
        </w:rPr>
        <w:t xml:space="preserve">en </w:t>
      </w:r>
      <w:r w:rsidRPr="006E78FD">
        <w:rPr>
          <w:b/>
          <w:bCs/>
          <w:lang w:val="nl-BE"/>
        </w:rPr>
        <w:t>controle over persoonlijke gegevens</w:t>
      </w:r>
    </w:p>
    <w:p w14:paraId="207D5487" w14:textId="77777777" w:rsidR="00B0796A" w:rsidRPr="006E78FD" w:rsidRDefault="00B0796A" w:rsidP="00B0796A">
      <w:pPr>
        <w:pStyle w:val="Corpsdetexte"/>
        <w:numPr>
          <w:ilvl w:val="0"/>
          <w:numId w:val="48"/>
        </w:numPr>
        <w:jc w:val="both"/>
        <w:rPr>
          <w:lang w:val="nl-BE"/>
        </w:rPr>
      </w:pPr>
      <w:r w:rsidRPr="006E78FD">
        <w:rPr>
          <w:lang w:val="nl-BE"/>
        </w:rPr>
        <w:t xml:space="preserve">de noodzaak van toegang tot </w:t>
      </w:r>
      <w:r w:rsidRPr="006E78FD">
        <w:rPr>
          <w:b/>
          <w:bCs/>
          <w:lang w:val="nl-BE"/>
        </w:rPr>
        <w:t xml:space="preserve">accurate en begrijpelijke informatie </w:t>
      </w:r>
      <w:r w:rsidRPr="006E78FD">
        <w:rPr>
          <w:lang w:val="nl-BE"/>
        </w:rPr>
        <w:t>om ervoor te zorgen dat iedereen zijn keuzevrijheid kan uitoefenen.</w:t>
      </w:r>
    </w:p>
    <w:p w14:paraId="4220792C" w14:textId="7E31638E" w:rsidR="00B0796A" w:rsidRPr="006E78FD" w:rsidRDefault="00E11E8E" w:rsidP="521AB255">
      <w:pPr>
        <w:pStyle w:val="Corpsdetexte"/>
        <w:jc w:val="both"/>
        <w:rPr>
          <w:lang w:val="nl-BE"/>
        </w:rPr>
      </w:pPr>
      <w:r w:rsidRPr="006E78FD">
        <w:rPr>
          <w:lang w:val="nl-BE"/>
        </w:rPr>
        <w:t>Deze verklaring is niet bindender dan de aanbevelingen of het Verdrag van de Raad van Europa.</w:t>
      </w:r>
    </w:p>
    <w:p w14:paraId="5CADEC4D" w14:textId="77777777" w:rsidR="001A142B" w:rsidRPr="006E78FD" w:rsidRDefault="001A142B" w:rsidP="521AB255">
      <w:pPr>
        <w:pStyle w:val="Corpsdetexte"/>
        <w:jc w:val="both"/>
        <w:rPr>
          <w:lang w:val="nl-BE"/>
        </w:rPr>
      </w:pPr>
    </w:p>
    <w:p w14:paraId="4BD46650" w14:textId="2C1F7A3C" w:rsidR="001A142B" w:rsidRPr="006E78FD" w:rsidRDefault="00804845" w:rsidP="00E75DFE">
      <w:pPr>
        <w:rPr>
          <w:b/>
          <w:bCs/>
          <w:u w:val="single"/>
          <w:lang w:val="nl-BE"/>
        </w:rPr>
      </w:pPr>
      <w:r w:rsidRPr="006E78FD">
        <w:rPr>
          <w:b/>
          <w:bCs/>
          <w:u w:val="single"/>
          <w:lang w:val="nl-BE"/>
        </w:rPr>
        <w:br w:type="page"/>
      </w:r>
      <w:r w:rsidR="001A142B" w:rsidRPr="006E78FD">
        <w:rPr>
          <w:b/>
          <w:bCs/>
          <w:u w:val="single"/>
          <w:lang w:val="nl-BE"/>
        </w:rPr>
        <w:lastRenderedPageBreak/>
        <w:t>De aanbevelingen van de Verenigde Naties aan België</w:t>
      </w:r>
    </w:p>
    <w:p w14:paraId="2E65DC49" w14:textId="77777777" w:rsidR="001A142B" w:rsidRPr="006E78FD" w:rsidRDefault="001A142B" w:rsidP="001A142B">
      <w:pPr>
        <w:pStyle w:val="Corpsdetexte"/>
        <w:jc w:val="both"/>
        <w:rPr>
          <w:b/>
          <w:bCs/>
          <w:u w:val="single"/>
          <w:lang w:val="nl-BE"/>
        </w:rPr>
      </w:pPr>
    </w:p>
    <w:p w14:paraId="519B3F33" w14:textId="322C8F81" w:rsidR="001A142B" w:rsidRPr="006E78FD" w:rsidRDefault="001A142B" w:rsidP="001A142B">
      <w:pPr>
        <w:pStyle w:val="Corpsdetexte"/>
        <w:jc w:val="both"/>
        <w:rPr>
          <w:lang w:val="nl-BE"/>
        </w:rPr>
      </w:pPr>
      <w:r w:rsidRPr="006E78FD">
        <w:rPr>
          <w:lang w:val="nl-BE"/>
        </w:rPr>
        <w:t xml:space="preserve">België is sinds 2009 ondertekenaar en partij bij het </w:t>
      </w:r>
      <w:r w:rsidRPr="006E78FD">
        <w:rPr>
          <w:b/>
          <w:bCs/>
          <w:lang w:val="nl-BE"/>
        </w:rPr>
        <w:t xml:space="preserve">Verdrag inzake de rechten van personen met een handicap </w:t>
      </w:r>
      <w:r w:rsidRPr="006E78FD">
        <w:rPr>
          <w:lang w:val="nl-BE"/>
        </w:rPr>
        <w:t>(UNCRPD). Het UNCRPD-comité</w:t>
      </w:r>
      <w:r>
        <w:rPr>
          <w:rStyle w:val="Appelnotedebasdep"/>
        </w:rPr>
        <w:footnoteReference w:id="3"/>
      </w:r>
      <w:r w:rsidRPr="006E78FD">
        <w:rPr>
          <w:lang w:val="nl-BE"/>
        </w:rPr>
        <w:t xml:space="preserve"> beveelt in zijn </w:t>
      </w:r>
      <w:hyperlink r:id="rId70">
        <w:r w:rsidRPr="006E78FD">
          <w:rPr>
            <w:rStyle w:val="Lienhypertexte"/>
            <w:lang w:val="nl-BE"/>
          </w:rPr>
          <w:t>slotopmerkingen 2024</w:t>
        </w:r>
      </w:hyperlink>
      <w:r w:rsidRPr="006E78FD">
        <w:rPr>
          <w:lang w:val="nl-BE"/>
        </w:rPr>
        <w:t xml:space="preserve"> over België aan om de </w:t>
      </w:r>
      <w:r w:rsidRPr="006E78FD">
        <w:rPr>
          <w:b/>
          <w:bCs/>
          <w:lang w:val="nl-BE"/>
        </w:rPr>
        <w:t xml:space="preserve">Europese wet inzake kunstmatige intelligentie </w:t>
      </w:r>
      <w:r w:rsidRPr="006E78FD">
        <w:rPr>
          <w:lang w:val="nl-BE"/>
        </w:rPr>
        <w:t xml:space="preserve">in het nationale recht op te nemen en </w:t>
      </w:r>
      <w:r w:rsidRPr="006E78FD">
        <w:rPr>
          <w:highlight w:val="magenta"/>
          <w:lang w:val="nl-BE"/>
          <w:rPrChange w:id="55" w:author="Duchenne Véronique" w:date="2025-08-13T06:33:00Z">
            <w:rPr/>
          </w:rPrChange>
        </w:rPr>
        <w:t xml:space="preserve">een </w:t>
      </w:r>
      <w:r w:rsidRPr="006E78FD">
        <w:rPr>
          <w:b/>
          <w:bCs/>
          <w:highlight w:val="magenta"/>
          <w:lang w:val="nl-BE"/>
          <w:rPrChange w:id="56" w:author="Duchenne Véronique" w:date="2025-08-13T06:32:00Z">
            <w:rPr>
              <w:b/>
              <w:bCs/>
            </w:rPr>
          </w:rPrChange>
        </w:rPr>
        <w:t xml:space="preserve">controle-instantie </w:t>
      </w:r>
      <w:r w:rsidRPr="006E78FD">
        <w:rPr>
          <w:lang w:val="nl-BE"/>
        </w:rPr>
        <w:t xml:space="preserve">op te richten </w:t>
      </w:r>
      <w:r w:rsidRPr="006E78FD">
        <w:rPr>
          <w:b/>
          <w:bCs/>
          <w:highlight w:val="magenta"/>
          <w:lang w:val="nl-BE"/>
          <w:rPrChange w:id="57" w:author="Duchenne Véronique" w:date="2025-08-13T06:32:00Z">
            <w:rPr>
              <w:b/>
              <w:bCs/>
            </w:rPr>
          </w:rPrChange>
        </w:rPr>
        <w:t xml:space="preserve">die gespecialiseerd is </w:t>
      </w:r>
      <w:r w:rsidRPr="006E78FD">
        <w:rPr>
          <w:b/>
          <w:bCs/>
          <w:highlight w:val="magenta"/>
          <w:lang w:val="nl-BE"/>
          <w:rPrChange w:id="58" w:author="Duchenne Véronique" w:date="2025-08-13T06:33:00Z">
            <w:rPr>
              <w:b/>
              <w:bCs/>
            </w:rPr>
          </w:rPrChange>
        </w:rPr>
        <w:t>in de rechten van het Verdrag, gegevensbescherming en privacy</w:t>
      </w:r>
      <w:r w:rsidRPr="006E78FD">
        <w:rPr>
          <w:lang w:val="nl-BE"/>
        </w:rPr>
        <w:t>, om toezicht te houden op de uitvoering ervan.</w:t>
      </w:r>
    </w:p>
    <w:p w14:paraId="43518A6F" w14:textId="77777777" w:rsidR="001046A6" w:rsidRPr="006E78FD" w:rsidRDefault="001046A6" w:rsidP="001A142B">
      <w:pPr>
        <w:pStyle w:val="Corpsdetexte"/>
        <w:jc w:val="both"/>
        <w:rPr>
          <w:lang w:val="nl-BE"/>
        </w:rPr>
      </w:pPr>
    </w:p>
    <w:p w14:paraId="56F65B80" w14:textId="1DFE5336" w:rsidR="001046A6" w:rsidRPr="006E78FD" w:rsidRDefault="00C658B2" w:rsidP="001A142B">
      <w:pPr>
        <w:pStyle w:val="Corpsdetexte"/>
        <w:jc w:val="both"/>
        <w:rPr>
          <w:b/>
          <w:bCs/>
          <w:highlight w:val="magenta"/>
          <w:u w:val="single"/>
          <w:lang w:val="nl-BE"/>
          <w:rPrChange w:id="59" w:author="Duchenne Véronique" w:date="2025-08-13T07:50:00Z">
            <w:rPr/>
          </w:rPrChange>
        </w:rPr>
      </w:pPr>
      <w:r w:rsidRPr="006E78FD">
        <w:rPr>
          <w:b/>
          <w:bCs/>
          <w:u w:val="single"/>
          <w:lang w:val="nl-BE"/>
        </w:rPr>
        <w:t>B</w:t>
      </w:r>
      <w:r w:rsidR="001046A6" w:rsidRPr="006E78FD">
        <w:rPr>
          <w:b/>
          <w:bCs/>
          <w:u w:val="single"/>
          <w:lang w:val="nl-BE"/>
        </w:rPr>
        <w:t>. Een bindend kader... ontoereikend of ter discussie gesteld</w:t>
      </w:r>
    </w:p>
    <w:p w14:paraId="4AE0E92C" w14:textId="77777777" w:rsidR="005515D3" w:rsidRPr="006E78FD" w:rsidRDefault="005515D3" w:rsidP="002A0A18">
      <w:pPr>
        <w:pStyle w:val="Corpsdetexte"/>
        <w:jc w:val="both"/>
        <w:rPr>
          <w:lang w:val="nl-BE"/>
        </w:rPr>
      </w:pPr>
    </w:p>
    <w:p w14:paraId="3B465EC1" w14:textId="00F41C03" w:rsidR="005515D3" w:rsidRPr="006E78FD" w:rsidRDefault="003A415F" w:rsidP="002A0A18">
      <w:pPr>
        <w:pStyle w:val="Corpsdetexte"/>
        <w:jc w:val="both"/>
        <w:rPr>
          <w:b/>
          <w:bCs/>
          <w:u w:val="single"/>
          <w:lang w:val="nl-BE"/>
        </w:rPr>
      </w:pPr>
      <w:r w:rsidRPr="006E78FD">
        <w:rPr>
          <w:b/>
          <w:bCs/>
          <w:u w:val="single"/>
          <w:lang w:val="nl-BE"/>
        </w:rPr>
        <w:t>De AI-wet</w:t>
      </w:r>
    </w:p>
    <w:p w14:paraId="5A7EA4E6" w14:textId="77777777" w:rsidR="003A415F" w:rsidRPr="006E78FD" w:rsidRDefault="003A415F" w:rsidP="002A0A18">
      <w:pPr>
        <w:pStyle w:val="Corpsdetexte"/>
        <w:jc w:val="both"/>
        <w:rPr>
          <w:b/>
          <w:bCs/>
          <w:lang w:val="nl-BE"/>
        </w:rPr>
      </w:pPr>
    </w:p>
    <w:p w14:paraId="507B2696" w14:textId="4DE868E9" w:rsidR="003A415F" w:rsidRPr="006E78FD" w:rsidRDefault="405722B2" w:rsidP="002A0A18">
      <w:pPr>
        <w:pStyle w:val="Corpsdetexte"/>
        <w:jc w:val="both"/>
        <w:rPr>
          <w:lang w:val="nl-BE"/>
        </w:rPr>
      </w:pPr>
      <w:r w:rsidRPr="006E78FD">
        <w:rPr>
          <w:lang w:val="nl-BE"/>
        </w:rPr>
        <w:t xml:space="preserve">De </w:t>
      </w:r>
      <w:r w:rsidR="71C609AF" w:rsidRPr="006E78FD">
        <w:rPr>
          <w:lang w:val="nl-BE"/>
        </w:rPr>
        <w:t>verordening tot vaststelling van regels inzake kunstmatige intelligentie</w:t>
      </w:r>
      <w:r w:rsidRPr="006E78FD">
        <w:rPr>
          <w:lang w:val="nl-BE"/>
        </w:rPr>
        <w:t xml:space="preserve">, ook wel </w:t>
      </w:r>
      <w:hyperlink r:id="rId71">
        <w:r w:rsidRPr="006E78FD">
          <w:rPr>
            <w:rStyle w:val="Lienhypertexte"/>
            <w:lang w:val="nl-BE"/>
          </w:rPr>
          <w:t>AI-Act</w:t>
        </w:r>
      </w:hyperlink>
      <w:r w:rsidRPr="006E78FD">
        <w:rPr>
          <w:lang w:val="nl-BE"/>
        </w:rPr>
        <w:t xml:space="preserve"> genoemd, </w:t>
      </w:r>
      <w:r w:rsidR="37B616A2" w:rsidRPr="006E78FD">
        <w:rPr>
          <w:lang w:val="nl-BE"/>
        </w:rPr>
        <w:t xml:space="preserve">is een Europese verordening: </w:t>
      </w:r>
      <w:r w:rsidR="37B616A2" w:rsidRPr="006E78FD">
        <w:rPr>
          <w:highlight w:val="magenta"/>
          <w:lang w:val="nl-BE"/>
          <w:rPrChange w:id="60" w:author="Duchenne Véronique" w:date="2025-08-13T07:52:00Z">
            <w:rPr>
              <w:lang w:val="fr-BE"/>
            </w:rPr>
          </w:rPrChange>
        </w:rPr>
        <w:t xml:space="preserve">zij is bindend en moet </w:t>
      </w:r>
      <w:r w:rsidR="37B616A2" w:rsidRPr="006E78FD">
        <w:rPr>
          <w:lang w:val="nl-BE"/>
        </w:rPr>
        <w:t xml:space="preserve">door de verschillende landen van de Europese Unie in nationaal recht </w:t>
      </w:r>
      <w:r w:rsidR="37B616A2" w:rsidRPr="006E78FD">
        <w:rPr>
          <w:highlight w:val="magenta"/>
          <w:lang w:val="nl-BE"/>
          <w:rPrChange w:id="61" w:author="Duchenne Véronique" w:date="2025-08-13T07:52:00Z">
            <w:rPr>
              <w:lang w:val="fr-BE"/>
            </w:rPr>
          </w:rPrChange>
        </w:rPr>
        <w:t>worden omgezet</w:t>
      </w:r>
      <w:r w:rsidR="37B616A2" w:rsidRPr="006E78FD">
        <w:rPr>
          <w:lang w:val="nl-BE"/>
        </w:rPr>
        <w:t xml:space="preserve">. </w:t>
      </w:r>
      <w:r w:rsidR="71C609AF" w:rsidRPr="006E78FD">
        <w:rPr>
          <w:lang w:val="nl-BE"/>
        </w:rPr>
        <w:t xml:space="preserve">Zij is op 1 augustus 2024 in werking getreden. Voor de tenuitvoerlegging ervan </w:t>
      </w:r>
      <w:r w:rsidR="37B616A2" w:rsidRPr="006E78FD">
        <w:rPr>
          <w:lang w:val="nl-BE"/>
        </w:rPr>
        <w:t xml:space="preserve">is een </w:t>
      </w:r>
      <w:r w:rsidR="29C286F7" w:rsidRPr="006E78FD">
        <w:rPr>
          <w:lang w:val="nl-BE"/>
        </w:rPr>
        <w:t xml:space="preserve">stappenplan </w:t>
      </w:r>
      <w:r w:rsidR="37B616A2" w:rsidRPr="006E78FD">
        <w:rPr>
          <w:lang w:val="nl-BE"/>
        </w:rPr>
        <w:t xml:space="preserve">vastgesteld: </w:t>
      </w:r>
    </w:p>
    <w:p w14:paraId="6D55FD03" w14:textId="5435E0DD" w:rsidR="003A415F" w:rsidRPr="006E78FD" w:rsidRDefault="00587B8C" w:rsidP="00105AC4">
      <w:pPr>
        <w:pStyle w:val="Corpsdetexte"/>
        <w:numPr>
          <w:ilvl w:val="0"/>
          <w:numId w:val="13"/>
        </w:numPr>
        <w:jc w:val="both"/>
        <w:rPr>
          <w:lang w:val="nl-BE"/>
        </w:rPr>
      </w:pPr>
      <w:r w:rsidRPr="006E78FD">
        <w:rPr>
          <w:lang w:val="nl-BE"/>
        </w:rPr>
        <w:t>Februari 2025: algemene bepalingen en verboden praktijken</w:t>
      </w:r>
    </w:p>
    <w:p w14:paraId="2DCDCEAB" w14:textId="3959F53F" w:rsidR="00105AC4" w:rsidRDefault="00587B8C" w:rsidP="00105AC4">
      <w:pPr>
        <w:pStyle w:val="Corpsdetexte"/>
        <w:numPr>
          <w:ilvl w:val="0"/>
          <w:numId w:val="13"/>
        </w:numPr>
        <w:jc w:val="both"/>
        <w:rPr>
          <w:lang w:val="fr-BE"/>
        </w:rPr>
      </w:pPr>
      <w:r>
        <w:rPr>
          <w:lang w:val="fr-BE"/>
        </w:rPr>
        <w:t>Augustus</w:t>
      </w:r>
      <w:r w:rsidR="00105AC4">
        <w:rPr>
          <w:lang w:val="fr-BE"/>
        </w:rPr>
        <w:t xml:space="preserve"> 2025</w:t>
      </w:r>
      <w:r>
        <w:rPr>
          <w:lang w:val="fr-BE"/>
        </w:rPr>
        <w:t xml:space="preserve">: </w:t>
      </w:r>
      <w:proofErr w:type="spellStart"/>
      <w:r w:rsidR="004D21F2">
        <w:rPr>
          <w:lang w:val="fr-BE"/>
        </w:rPr>
        <w:t>algemene</w:t>
      </w:r>
      <w:proofErr w:type="spellEnd"/>
      <w:r w:rsidR="004D21F2">
        <w:rPr>
          <w:lang w:val="fr-BE"/>
        </w:rPr>
        <w:t xml:space="preserve"> </w:t>
      </w:r>
      <w:proofErr w:type="spellStart"/>
      <w:r w:rsidR="004D21F2">
        <w:rPr>
          <w:lang w:val="fr-BE"/>
        </w:rPr>
        <w:t>doelstellingen</w:t>
      </w:r>
      <w:proofErr w:type="spellEnd"/>
      <w:r w:rsidR="004D21F2">
        <w:rPr>
          <w:lang w:val="fr-BE"/>
        </w:rPr>
        <w:t xml:space="preserve"> </w:t>
      </w:r>
    </w:p>
    <w:p w14:paraId="5B7EE6AC" w14:textId="38A1F562" w:rsidR="00105AC4" w:rsidRPr="006E78FD" w:rsidRDefault="004D21F2" w:rsidP="00105AC4">
      <w:pPr>
        <w:pStyle w:val="Corpsdetexte"/>
        <w:numPr>
          <w:ilvl w:val="0"/>
          <w:numId w:val="13"/>
        </w:numPr>
        <w:jc w:val="both"/>
        <w:rPr>
          <w:lang w:val="nl-BE"/>
        </w:rPr>
      </w:pPr>
      <w:r w:rsidRPr="006E78FD">
        <w:rPr>
          <w:lang w:val="nl-BE"/>
        </w:rPr>
        <w:t>Augustus</w:t>
      </w:r>
      <w:r w:rsidR="00105AC4" w:rsidRPr="006E78FD">
        <w:rPr>
          <w:lang w:val="nl-BE"/>
        </w:rPr>
        <w:t xml:space="preserve"> 2026</w:t>
      </w:r>
      <w:r w:rsidRPr="006E78FD">
        <w:rPr>
          <w:lang w:val="nl-BE"/>
        </w:rPr>
        <w:t xml:space="preserve">: bepalingen betreffende AI-systemen met </w:t>
      </w:r>
      <w:r w:rsidR="001A6B21" w:rsidRPr="006E78FD">
        <w:rPr>
          <w:lang w:val="nl-BE"/>
        </w:rPr>
        <w:t>een hoog risico</w:t>
      </w:r>
    </w:p>
    <w:p w14:paraId="5F9A22B5" w14:textId="511EB2ED" w:rsidR="004D21F2" w:rsidRDefault="004D21F2" w:rsidP="00105AC4">
      <w:pPr>
        <w:pStyle w:val="Corpsdetexte"/>
        <w:numPr>
          <w:ilvl w:val="0"/>
          <w:numId w:val="13"/>
        </w:numPr>
        <w:jc w:val="both"/>
        <w:rPr>
          <w:lang w:val="fr-BE"/>
        </w:rPr>
      </w:pPr>
      <w:r>
        <w:rPr>
          <w:lang w:val="fr-BE"/>
        </w:rPr>
        <w:t xml:space="preserve">Augustus 2027: </w:t>
      </w:r>
      <w:proofErr w:type="spellStart"/>
      <w:r>
        <w:rPr>
          <w:lang w:val="fr-BE"/>
        </w:rPr>
        <w:t>volledige</w:t>
      </w:r>
      <w:proofErr w:type="spellEnd"/>
      <w:r>
        <w:rPr>
          <w:lang w:val="fr-BE"/>
        </w:rPr>
        <w:t xml:space="preserve"> </w:t>
      </w:r>
      <w:proofErr w:type="spellStart"/>
      <w:r>
        <w:rPr>
          <w:lang w:val="fr-BE"/>
        </w:rPr>
        <w:t>toepassing</w:t>
      </w:r>
      <w:proofErr w:type="spellEnd"/>
      <w:r>
        <w:rPr>
          <w:lang w:val="fr-BE"/>
        </w:rPr>
        <w:t>.</w:t>
      </w:r>
    </w:p>
    <w:p w14:paraId="3FA4826F" w14:textId="20D3B9E7" w:rsidR="003E33B4" w:rsidRPr="006E78FD" w:rsidRDefault="003E33B4" w:rsidP="003E33B4">
      <w:pPr>
        <w:pStyle w:val="Corpsdetexte"/>
        <w:jc w:val="both"/>
        <w:rPr>
          <w:lang w:val="nl-BE"/>
        </w:rPr>
      </w:pPr>
      <w:r w:rsidRPr="006E78FD">
        <w:rPr>
          <w:lang w:val="nl-BE"/>
        </w:rPr>
        <w:t xml:space="preserve">De verordening is van toepassing op </w:t>
      </w:r>
      <w:r w:rsidRPr="006E78FD">
        <w:rPr>
          <w:b/>
          <w:bCs/>
          <w:lang w:val="nl-BE"/>
        </w:rPr>
        <w:t xml:space="preserve">leveranciers en gebruikers </w:t>
      </w:r>
      <w:r w:rsidRPr="006E78FD">
        <w:rPr>
          <w:lang w:val="nl-BE"/>
        </w:rPr>
        <w:t xml:space="preserve">van AI-systemen, ongeacht of zij al dan niet in de Europese Unie zijn gevestigd, op </w:t>
      </w:r>
      <w:r w:rsidRPr="006E78FD">
        <w:rPr>
          <w:b/>
          <w:bCs/>
          <w:lang w:val="nl-BE"/>
        </w:rPr>
        <w:t>importeurs en distributeurs</w:t>
      </w:r>
      <w:r w:rsidRPr="006E78FD">
        <w:rPr>
          <w:lang w:val="nl-BE"/>
        </w:rPr>
        <w:t xml:space="preserve">, </w:t>
      </w:r>
      <w:r w:rsidR="00631BD5" w:rsidRPr="006E78FD">
        <w:rPr>
          <w:lang w:val="nl-BE"/>
        </w:rPr>
        <w:t xml:space="preserve">en </w:t>
      </w:r>
      <w:r w:rsidRPr="006E78FD">
        <w:rPr>
          <w:lang w:val="nl-BE"/>
        </w:rPr>
        <w:t xml:space="preserve">op </w:t>
      </w:r>
      <w:r w:rsidRPr="006E78FD">
        <w:rPr>
          <w:b/>
          <w:bCs/>
          <w:lang w:val="nl-BE"/>
        </w:rPr>
        <w:t xml:space="preserve">fabrikanten </w:t>
      </w:r>
      <w:r w:rsidRPr="006E78FD">
        <w:rPr>
          <w:lang w:val="nl-BE"/>
        </w:rPr>
        <w:t xml:space="preserve">die een AI-systeem in hun eigen producten integreren. </w:t>
      </w:r>
    </w:p>
    <w:p w14:paraId="74F56CCE" w14:textId="10DAACDD" w:rsidR="00514268" w:rsidRDefault="58B53541" w:rsidP="006236C3">
      <w:pPr>
        <w:pStyle w:val="Corpsdetexte"/>
        <w:jc w:val="both"/>
        <w:rPr>
          <w:lang w:val="fr-BE"/>
        </w:rPr>
      </w:pPr>
      <w:r w:rsidRPr="006E78FD">
        <w:rPr>
          <w:lang w:val="nl-BE"/>
        </w:rPr>
        <w:t xml:space="preserve">De AI-Act stelt een regelgeving voor </w:t>
      </w:r>
      <w:r w:rsidR="6AAEF259" w:rsidRPr="006E78FD">
        <w:rPr>
          <w:lang w:val="nl-BE"/>
        </w:rPr>
        <w:t>AI-systemen</w:t>
      </w:r>
      <w:r w:rsidRPr="006E78FD">
        <w:rPr>
          <w:lang w:val="nl-BE"/>
        </w:rPr>
        <w:t xml:space="preserve"> voor op basis van een risicobenadering. Er worden vier risiconiveaus bepaald: minimaal, beperkt, </w:t>
      </w:r>
      <w:r w:rsidR="00C658B2" w:rsidRPr="006E78FD">
        <w:rPr>
          <w:lang w:val="nl-BE"/>
        </w:rPr>
        <w:t>hoog</w:t>
      </w:r>
      <w:r w:rsidRPr="006E78FD">
        <w:rPr>
          <w:lang w:val="nl-BE"/>
        </w:rPr>
        <w:t xml:space="preserve">, onaanvaardbaar. Onaanvaardbare risico's zijn verboden. </w:t>
      </w:r>
      <w:r w:rsidR="4F84212F" w:rsidRPr="006E78FD">
        <w:rPr>
          <w:lang w:val="nl-BE"/>
        </w:rPr>
        <w:t>Als hoog risico worden beschouwd: AI-systemen die in het algemeen "</w:t>
      </w:r>
      <w:r w:rsidR="4F84212F" w:rsidRPr="006E78FD">
        <w:rPr>
          <w:i/>
          <w:iCs/>
          <w:lang w:val="nl-BE"/>
        </w:rPr>
        <w:t xml:space="preserve">historische patronen van </w:t>
      </w:r>
      <w:r w:rsidR="4F84212F" w:rsidRPr="006E78FD">
        <w:rPr>
          <w:b/>
          <w:bCs/>
          <w:i/>
          <w:iCs/>
          <w:lang w:val="nl-BE"/>
        </w:rPr>
        <w:t>discriminatie</w:t>
      </w:r>
      <w:r w:rsidR="4F84212F" w:rsidRPr="006E78FD">
        <w:rPr>
          <w:i/>
          <w:iCs/>
          <w:lang w:val="nl-BE"/>
        </w:rPr>
        <w:t xml:space="preserve"> kunnen bestendigen</w:t>
      </w:r>
      <w:r w:rsidR="4F84212F" w:rsidRPr="006E78FD">
        <w:rPr>
          <w:b/>
          <w:bCs/>
          <w:i/>
          <w:iCs/>
          <w:lang w:val="nl-BE"/>
        </w:rPr>
        <w:t xml:space="preserve">, </w:t>
      </w:r>
      <w:r w:rsidR="4F84212F" w:rsidRPr="006E78FD">
        <w:rPr>
          <w:i/>
          <w:iCs/>
          <w:lang w:val="nl-BE"/>
        </w:rPr>
        <w:t xml:space="preserve">bijvoorbeeld tegen vrouwen, bepaalde leeftijdsgroepen, </w:t>
      </w:r>
      <w:r w:rsidR="4F84212F" w:rsidRPr="006E78FD">
        <w:rPr>
          <w:b/>
          <w:bCs/>
          <w:i/>
          <w:iCs/>
          <w:lang w:val="nl-BE"/>
        </w:rPr>
        <w:t xml:space="preserve">personen met een handicap </w:t>
      </w:r>
      <w:r w:rsidR="4F84212F" w:rsidRPr="006E78FD">
        <w:rPr>
          <w:i/>
          <w:iCs/>
          <w:lang w:val="nl-BE"/>
        </w:rPr>
        <w:t>of bepaalde personen vanwege hun ras of etnische afkomst of seksuele geaardheid</w:t>
      </w:r>
      <w:r w:rsidR="4F84212F" w:rsidRPr="006E78FD">
        <w:rPr>
          <w:lang w:val="nl-BE"/>
        </w:rPr>
        <w:t xml:space="preserve">". </w:t>
      </w:r>
      <w:r w:rsidR="480B3961" w:rsidRPr="521AB255">
        <w:rPr>
          <w:lang w:val="fr-BE"/>
        </w:rPr>
        <w:t xml:space="preserve">Op het </w:t>
      </w:r>
      <w:proofErr w:type="spellStart"/>
      <w:r w:rsidR="480B3961" w:rsidRPr="521AB255">
        <w:rPr>
          <w:lang w:val="fr-BE"/>
        </w:rPr>
        <w:t>gebied</w:t>
      </w:r>
      <w:proofErr w:type="spellEnd"/>
      <w:r w:rsidR="480B3961" w:rsidRPr="521AB255">
        <w:rPr>
          <w:lang w:val="fr-BE"/>
        </w:rPr>
        <w:t xml:space="preserve"> van de </w:t>
      </w:r>
      <w:proofErr w:type="spellStart"/>
      <w:r w:rsidR="480B3961" w:rsidRPr="521AB255">
        <w:rPr>
          <w:lang w:val="fr-BE"/>
        </w:rPr>
        <w:t>gezondheidszorg</w:t>
      </w:r>
      <w:proofErr w:type="spellEnd"/>
      <w:r w:rsidR="480B3961" w:rsidRPr="521AB255">
        <w:rPr>
          <w:lang w:val="fr-BE"/>
        </w:rPr>
        <w:t xml:space="preserve"> </w:t>
      </w:r>
      <w:proofErr w:type="spellStart"/>
      <w:r w:rsidR="4F84212F" w:rsidRPr="521AB255">
        <w:rPr>
          <w:lang w:val="fr-BE"/>
        </w:rPr>
        <w:t>gaat</w:t>
      </w:r>
      <w:proofErr w:type="spellEnd"/>
      <w:r w:rsidR="4F84212F" w:rsidRPr="521AB255">
        <w:rPr>
          <w:lang w:val="fr-BE"/>
        </w:rPr>
        <w:t xml:space="preserve"> het om</w:t>
      </w:r>
      <w:r w:rsidR="480B3961" w:rsidRPr="521AB255">
        <w:rPr>
          <w:lang w:val="fr-BE"/>
        </w:rPr>
        <w:t>:</w:t>
      </w:r>
    </w:p>
    <w:p w14:paraId="7B6D94AE" w14:textId="285A9A9E" w:rsidR="006236C3" w:rsidRPr="006E78FD" w:rsidRDefault="58B53541" w:rsidP="00514268">
      <w:pPr>
        <w:pStyle w:val="Corpsdetexte"/>
        <w:numPr>
          <w:ilvl w:val="0"/>
          <w:numId w:val="15"/>
        </w:numPr>
        <w:jc w:val="both"/>
        <w:rPr>
          <w:lang w:val="nl-BE"/>
        </w:rPr>
      </w:pPr>
      <w:r w:rsidRPr="006E78FD">
        <w:rPr>
          <w:lang w:val="nl-BE"/>
        </w:rPr>
        <w:t xml:space="preserve">AI-systemen </w:t>
      </w:r>
      <w:r w:rsidR="480B3961" w:rsidRPr="006E78FD">
        <w:rPr>
          <w:lang w:val="nl-BE"/>
        </w:rPr>
        <w:t>"</w:t>
      </w:r>
      <w:r w:rsidR="480B3961" w:rsidRPr="006E78FD">
        <w:rPr>
          <w:i/>
          <w:iCs/>
          <w:lang w:val="nl-BE"/>
        </w:rPr>
        <w:t xml:space="preserve">die bedoeld zijn om te worden gebruikt voor het beoordelen </w:t>
      </w:r>
      <w:r w:rsidR="480B3961" w:rsidRPr="006E78FD">
        <w:rPr>
          <w:b/>
          <w:bCs/>
          <w:i/>
          <w:iCs/>
          <w:highlight w:val="magenta"/>
          <w:lang w:val="nl-BE"/>
          <w:rPrChange w:id="62" w:author="Duchenne Véronique" w:date="2025-08-13T07:56:00Z">
            <w:rPr>
              <w:b/>
              <w:bCs/>
              <w:i/>
              <w:iCs/>
              <w:lang w:val="fr-BE"/>
            </w:rPr>
          </w:rPrChange>
        </w:rPr>
        <w:t xml:space="preserve">van het recht </w:t>
      </w:r>
      <w:r w:rsidR="480B3961" w:rsidRPr="006E78FD">
        <w:rPr>
          <w:b/>
          <w:bCs/>
          <w:i/>
          <w:iCs/>
          <w:lang w:val="nl-BE"/>
        </w:rPr>
        <w:t xml:space="preserve">op gezondheidszorg </w:t>
      </w:r>
      <w:r w:rsidR="480B3961" w:rsidRPr="006E78FD">
        <w:rPr>
          <w:i/>
          <w:iCs/>
          <w:lang w:val="nl-BE"/>
        </w:rPr>
        <w:t>en voor het toekennen, verminderen, intrekken of terugvorderen van deze diensten</w:t>
      </w:r>
      <w:r w:rsidR="480B3961" w:rsidRPr="006E78FD">
        <w:rPr>
          <w:lang w:val="nl-BE"/>
        </w:rPr>
        <w:t>" (bijlage III, 5, a)</w:t>
      </w:r>
    </w:p>
    <w:p w14:paraId="4B556EC8" w14:textId="5042B0C7" w:rsidR="00514268" w:rsidRPr="006E78FD" w:rsidRDefault="480B3961" w:rsidP="00514268">
      <w:pPr>
        <w:pStyle w:val="Corpsdetexte"/>
        <w:numPr>
          <w:ilvl w:val="0"/>
          <w:numId w:val="15"/>
        </w:numPr>
        <w:jc w:val="both"/>
        <w:rPr>
          <w:lang w:val="nl-BE"/>
        </w:rPr>
      </w:pPr>
      <w:r w:rsidRPr="006E78FD">
        <w:rPr>
          <w:lang w:val="nl-BE"/>
        </w:rPr>
        <w:t>AI-systemen "</w:t>
      </w:r>
      <w:r w:rsidRPr="006E78FD">
        <w:rPr>
          <w:i/>
          <w:iCs/>
          <w:lang w:val="nl-BE"/>
        </w:rPr>
        <w:t xml:space="preserve">die bedoeld zijn om </w:t>
      </w:r>
      <w:r w:rsidRPr="006E78FD">
        <w:rPr>
          <w:b/>
          <w:bCs/>
          <w:i/>
          <w:iCs/>
          <w:highlight w:val="magenta"/>
          <w:lang w:val="nl-BE"/>
          <w:rPrChange w:id="63" w:author="Duchenne Véronique" w:date="2025-08-13T07:56:00Z">
            <w:rPr>
              <w:b/>
              <w:bCs/>
              <w:i/>
              <w:iCs/>
              <w:lang w:val="fr-BE"/>
            </w:rPr>
          </w:rPrChange>
        </w:rPr>
        <w:t xml:space="preserve">noodoproepen </w:t>
      </w:r>
      <w:r w:rsidRPr="006E78FD">
        <w:rPr>
          <w:i/>
          <w:iCs/>
          <w:lang w:val="nl-BE"/>
        </w:rPr>
        <w:t xml:space="preserve">te beoordelen en </w:t>
      </w:r>
      <w:r w:rsidRPr="006E78FD">
        <w:rPr>
          <w:b/>
          <w:bCs/>
          <w:i/>
          <w:iCs/>
          <w:highlight w:val="magenta"/>
          <w:lang w:val="nl-BE"/>
          <w:rPrChange w:id="64" w:author="Duchenne Véronique" w:date="2025-08-13T07:56:00Z">
            <w:rPr>
              <w:b/>
              <w:bCs/>
              <w:i/>
              <w:iCs/>
              <w:lang w:val="fr-BE"/>
            </w:rPr>
          </w:rPrChange>
        </w:rPr>
        <w:t xml:space="preserve">te prioriteren </w:t>
      </w:r>
      <w:r w:rsidRPr="006E78FD">
        <w:rPr>
          <w:i/>
          <w:iCs/>
          <w:lang w:val="nl-BE"/>
        </w:rPr>
        <w:t xml:space="preserve">[...] of om [...] </w:t>
      </w:r>
      <w:r w:rsidRPr="006E78FD">
        <w:rPr>
          <w:b/>
          <w:bCs/>
          <w:i/>
          <w:iCs/>
          <w:lang w:val="nl-BE"/>
        </w:rPr>
        <w:t>prioriteiten te stellen bij het sturen van hulpdiensten, met inbegrip van [...] medische hulp</w:t>
      </w:r>
      <w:r w:rsidRPr="006E78FD">
        <w:rPr>
          <w:i/>
          <w:iCs/>
          <w:lang w:val="nl-BE"/>
        </w:rPr>
        <w:t xml:space="preserve">, alsook voor systemen voor </w:t>
      </w:r>
      <w:r w:rsidRPr="006E78FD">
        <w:rPr>
          <w:b/>
          <w:bCs/>
          <w:i/>
          <w:iCs/>
          <w:lang w:val="nl-BE"/>
        </w:rPr>
        <w:t xml:space="preserve">het triëren van </w:t>
      </w:r>
      <w:r w:rsidRPr="006E78FD">
        <w:rPr>
          <w:i/>
          <w:iCs/>
          <w:lang w:val="nl-BE"/>
        </w:rPr>
        <w:t>patiënten die worden opgenomen in spoedeisende hulpafdelingen</w:t>
      </w:r>
      <w:r w:rsidRPr="006E78FD">
        <w:rPr>
          <w:lang w:val="nl-BE"/>
        </w:rPr>
        <w:t>" (bijlage III, 5, d)</w:t>
      </w:r>
    </w:p>
    <w:p w14:paraId="49400978" w14:textId="22C791CC" w:rsidR="003E68FC" w:rsidRPr="006E78FD" w:rsidRDefault="003E68FC" w:rsidP="00514268">
      <w:pPr>
        <w:pStyle w:val="Corpsdetexte"/>
        <w:numPr>
          <w:ilvl w:val="0"/>
          <w:numId w:val="15"/>
        </w:numPr>
        <w:jc w:val="both"/>
        <w:rPr>
          <w:lang w:val="nl-BE"/>
        </w:rPr>
      </w:pPr>
      <w:r w:rsidRPr="006E78FD">
        <w:rPr>
          <w:lang w:val="nl-BE"/>
        </w:rPr>
        <w:t>AI-systemen "</w:t>
      </w:r>
      <w:r w:rsidRPr="006E78FD">
        <w:rPr>
          <w:i/>
          <w:iCs/>
          <w:lang w:val="nl-BE"/>
        </w:rPr>
        <w:t xml:space="preserve">die bedoeld zijn om te worden gebruikt voor risicobeoordeling en tariefbepaling met betrekking tot natuurlijke personen op het gebied </w:t>
      </w:r>
      <w:r w:rsidRPr="006E78FD">
        <w:rPr>
          <w:b/>
          <w:bCs/>
          <w:i/>
          <w:iCs/>
          <w:lang w:val="nl-BE"/>
        </w:rPr>
        <w:t>van ziektekostenverzekeringen</w:t>
      </w:r>
      <w:r w:rsidRPr="006E78FD">
        <w:rPr>
          <w:lang w:val="nl-BE"/>
        </w:rPr>
        <w:t>" (overweging 56)</w:t>
      </w:r>
    </w:p>
    <w:p w14:paraId="162019B8" w14:textId="3479E574" w:rsidR="00514268" w:rsidRPr="006E78FD" w:rsidRDefault="00514268" w:rsidP="006236C3">
      <w:pPr>
        <w:pStyle w:val="Corpsdetexte"/>
        <w:jc w:val="both"/>
        <w:rPr>
          <w:lang w:val="nl-BE"/>
        </w:rPr>
      </w:pPr>
      <w:r w:rsidRPr="006E78FD">
        <w:rPr>
          <w:lang w:val="nl-BE"/>
        </w:rPr>
        <w:t xml:space="preserve">omdat </w:t>
      </w:r>
      <w:r w:rsidR="003E68FC" w:rsidRPr="006E78FD">
        <w:rPr>
          <w:lang w:val="nl-BE"/>
        </w:rPr>
        <w:t>"</w:t>
      </w:r>
      <w:r w:rsidR="00FF4237" w:rsidRPr="006E78FD">
        <w:rPr>
          <w:i/>
          <w:iCs/>
          <w:lang w:val="nl-BE"/>
        </w:rPr>
        <w:t>zij</w:t>
      </w:r>
      <w:r w:rsidR="00E127C7" w:rsidRPr="006E78FD">
        <w:rPr>
          <w:i/>
          <w:iCs/>
          <w:lang w:val="nl-BE"/>
        </w:rPr>
        <w:t>, indien zij</w:t>
      </w:r>
      <w:r w:rsidR="003E68FC" w:rsidRPr="006E78FD">
        <w:rPr>
          <w:i/>
          <w:iCs/>
          <w:lang w:val="nl-BE"/>
        </w:rPr>
        <w:t xml:space="preserve"> niet naar behoren worden ontworpen, </w:t>
      </w:r>
      <w:r w:rsidR="00E127C7" w:rsidRPr="006E78FD">
        <w:rPr>
          <w:i/>
          <w:iCs/>
          <w:lang w:val="nl-BE"/>
        </w:rPr>
        <w:t xml:space="preserve">ontwikkeld en gebruikt, afbreuk kunnen doen aan de grondrechten en </w:t>
      </w:r>
      <w:r w:rsidR="00E127C7" w:rsidRPr="006E78FD">
        <w:rPr>
          <w:b/>
          <w:bCs/>
          <w:i/>
          <w:iCs/>
          <w:lang w:val="nl-BE"/>
        </w:rPr>
        <w:t>ernstige gevolgen</w:t>
      </w:r>
      <w:r w:rsidR="00E127C7" w:rsidRPr="006E78FD">
        <w:rPr>
          <w:i/>
          <w:iCs/>
          <w:lang w:val="nl-BE"/>
        </w:rPr>
        <w:t xml:space="preserve"> kunnen hebben </w:t>
      </w:r>
      <w:r w:rsidR="00E127C7" w:rsidRPr="006E78FD">
        <w:rPr>
          <w:b/>
          <w:bCs/>
          <w:i/>
          <w:iCs/>
          <w:lang w:val="nl-BE"/>
        </w:rPr>
        <w:t>voor het leven en de gezondheid, waaronder [...] discriminatie</w:t>
      </w:r>
      <w:r w:rsidR="00E127C7" w:rsidRPr="006E78FD">
        <w:rPr>
          <w:lang w:val="nl-BE"/>
        </w:rPr>
        <w:t>" (overweging 56)</w:t>
      </w:r>
      <w:r w:rsidRPr="006E78FD">
        <w:rPr>
          <w:lang w:val="nl-BE"/>
        </w:rPr>
        <w:t xml:space="preserve">. </w:t>
      </w:r>
      <w:r w:rsidR="00003FFA" w:rsidRPr="006E78FD">
        <w:rPr>
          <w:lang w:val="nl-BE"/>
        </w:rPr>
        <w:t>Deze AI-systemen met een hoog risico zijn onderworpen aan een aantal specifieke verplichtingen:</w:t>
      </w:r>
    </w:p>
    <w:p w14:paraId="334159A3" w14:textId="14504827" w:rsidR="00003FFA" w:rsidRPr="006E78FD" w:rsidRDefault="00003FFA" w:rsidP="00003FFA">
      <w:pPr>
        <w:pStyle w:val="Corpsdetexte"/>
        <w:numPr>
          <w:ilvl w:val="0"/>
          <w:numId w:val="16"/>
        </w:numPr>
        <w:jc w:val="both"/>
        <w:rPr>
          <w:lang w:val="nl-BE"/>
        </w:rPr>
      </w:pPr>
      <w:r w:rsidRPr="006E78FD">
        <w:rPr>
          <w:lang w:val="nl-BE"/>
        </w:rPr>
        <w:t xml:space="preserve">een </w:t>
      </w:r>
      <w:r w:rsidRPr="006E78FD">
        <w:rPr>
          <w:b/>
          <w:bCs/>
          <w:lang w:val="nl-BE"/>
        </w:rPr>
        <w:t>risicobeheersysteem</w:t>
      </w:r>
      <w:r w:rsidRPr="006E78FD">
        <w:rPr>
          <w:lang w:val="nl-BE"/>
        </w:rPr>
        <w:t xml:space="preserve"> opzetten dat gedurende de hele levenscyclus van de AI regelmatig wordt herzien en bijgewerkt</w:t>
      </w:r>
    </w:p>
    <w:p w14:paraId="22AEA75D" w14:textId="51087486" w:rsidR="00003FFA" w:rsidRPr="006E78FD" w:rsidRDefault="4E693A37" w:rsidP="00003FFA">
      <w:pPr>
        <w:pStyle w:val="Corpsdetexte"/>
        <w:numPr>
          <w:ilvl w:val="0"/>
          <w:numId w:val="16"/>
        </w:numPr>
        <w:jc w:val="both"/>
        <w:rPr>
          <w:lang w:val="nl-BE"/>
        </w:rPr>
      </w:pPr>
      <w:r w:rsidRPr="006E78FD">
        <w:rPr>
          <w:lang w:val="nl-BE"/>
        </w:rPr>
        <w:t xml:space="preserve">gebruikmaken van </w:t>
      </w:r>
      <w:r w:rsidRPr="006E78FD">
        <w:rPr>
          <w:b/>
          <w:bCs/>
          <w:highlight w:val="magenta"/>
          <w:lang w:val="nl-BE"/>
          <w:rPrChange w:id="65" w:author="Duchenne Véronique" w:date="2025-08-13T07:57:00Z">
            <w:rPr>
              <w:b/>
              <w:bCs/>
              <w:lang w:val="fr-BE"/>
            </w:rPr>
          </w:rPrChange>
        </w:rPr>
        <w:t>hoogwaardige</w:t>
      </w:r>
      <w:r w:rsidRPr="006E78FD">
        <w:rPr>
          <w:highlight w:val="magenta"/>
          <w:lang w:val="nl-BE"/>
          <w:rPrChange w:id="66" w:author="Duchenne Véronique" w:date="2025-08-13T07:57:00Z">
            <w:rPr>
              <w:lang w:val="fr-BE"/>
            </w:rPr>
          </w:rPrChange>
        </w:rPr>
        <w:t xml:space="preserve">, </w:t>
      </w:r>
      <w:r w:rsidRPr="006E78FD">
        <w:rPr>
          <w:lang w:val="nl-BE"/>
        </w:rPr>
        <w:t xml:space="preserve">volledige en foutloze </w:t>
      </w:r>
      <w:r w:rsidRPr="006E78FD">
        <w:rPr>
          <w:b/>
          <w:bCs/>
          <w:highlight w:val="magenta"/>
          <w:lang w:val="nl-BE"/>
          <w:rPrChange w:id="67" w:author="Duchenne Véronique" w:date="2025-08-13T07:57:00Z">
            <w:rPr>
              <w:b/>
              <w:bCs/>
              <w:lang w:val="fr-BE"/>
            </w:rPr>
          </w:rPrChange>
        </w:rPr>
        <w:t xml:space="preserve">gegevens </w:t>
      </w:r>
      <w:r w:rsidRPr="006E78FD">
        <w:rPr>
          <w:lang w:val="nl-BE"/>
        </w:rPr>
        <w:t>om vooringenomenheid tot een minimum te beperken en eerlijke en transparante resultaten te garanderen</w:t>
      </w:r>
    </w:p>
    <w:p w14:paraId="42BDC979" w14:textId="6460BD2D" w:rsidR="00003FFA" w:rsidRPr="006E78FD" w:rsidRDefault="00003FFA" w:rsidP="00003FFA">
      <w:pPr>
        <w:pStyle w:val="Corpsdetexte"/>
        <w:numPr>
          <w:ilvl w:val="0"/>
          <w:numId w:val="16"/>
        </w:numPr>
        <w:jc w:val="both"/>
        <w:rPr>
          <w:lang w:val="nl-BE"/>
        </w:rPr>
      </w:pPr>
      <w:r w:rsidRPr="006E78FD">
        <w:rPr>
          <w:lang w:val="nl-BE"/>
        </w:rPr>
        <w:t xml:space="preserve">ontworpen zijn om </w:t>
      </w:r>
      <w:r w:rsidRPr="006E78FD">
        <w:rPr>
          <w:b/>
          <w:bCs/>
          <w:lang w:val="nl-BE"/>
        </w:rPr>
        <w:t xml:space="preserve">nauwkeurig, robuust en veilig </w:t>
      </w:r>
      <w:r w:rsidRPr="006E78FD">
        <w:rPr>
          <w:lang w:val="nl-BE"/>
        </w:rPr>
        <w:t>te zijn, en bestand tegen fouten en storingen</w:t>
      </w:r>
    </w:p>
    <w:p w14:paraId="1B19BF43" w14:textId="3FC6DFFE" w:rsidR="00003FFA" w:rsidRPr="006E78FD" w:rsidRDefault="4E693A37" w:rsidP="00003FFA">
      <w:pPr>
        <w:pStyle w:val="Corpsdetexte"/>
        <w:numPr>
          <w:ilvl w:val="0"/>
          <w:numId w:val="16"/>
        </w:numPr>
        <w:jc w:val="both"/>
        <w:rPr>
          <w:lang w:val="nl-BE"/>
        </w:rPr>
      </w:pPr>
      <w:r w:rsidRPr="006E78FD">
        <w:rPr>
          <w:lang w:val="nl-BE"/>
        </w:rPr>
        <w:lastRenderedPageBreak/>
        <w:t xml:space="preserve">relevante gebeurtenissen registreren om </w:t>
      </w:r>
      <w:r w:rsidRPr="006E78FD">
        <w:rPr>
          <w:b/>
          <w:bCs/>
          <w:highlight w:val="magenta"/>
          <w:lang w:val="nl-BE"/>
          <w:rPrChange w:id="68" w:author="Duchenne Véronique" w:date="2025-08-13T07:57:00Z">
            <w:rPr>
              <w:b/>
              <w:bCs/>
              <w:lang w:val="fr-BE"/>
            </w:rPr>
          </w:rPrChange>
        </w:rPr>
        <w:t xml:space="preserve">risico's te identificeren </w:t>
      </w:r>
      <w:r w:rsidRPr="006E78FD">
        <w:rPr>
          <w:lang w:val="nl-BE"/>
        </w:rPr>
        <w:t>en substantiële wijzigingen te traceren</w:t>
      </w:r>
    </w:p>
    <w:p w14:paraId="50872002" w14:textId="392CE9CD" w:rsidR="00003FFA" w:rsidRPr="006E78FD" w:rsidRDefault="4E693A37" w:rsidP="00003FFA">
      <w:pPr>
        <w:pStyle w:val="Corpsdetexte"/>
        <w:numPr>
          <w:ilvl w:val="0"/>
          <w:numId w:val="16"/>
        </w:numPr>
        <w:jc w:val="both"/>
        <w:rPr>
          <w:lang w:val="nl-BE"/>
        </w:rPr>
      </w:pPr>
      <w:r w:rsidRPr="006E78FD">
        <w:rPr>
          <w:b/>
          <w:bCs/>
          <w:highlight w:val="magenta"/>
          <w:lang w:val="nl-BE"/>
          <w:rPrChange w:id="69" w:author="Duchenne Véronique" w:date="2025-08-13T07:57:00Z">
            <w:rPr>
              <w:b/>
              <w:bCs/>
              <w:lang w:val="fr-BE"/>
            </w:rPr>
          </w:rPrChange>
        </w:rPr>
        <w:t>menselijk toezicht</w:t>
      </w:r>
      <w:r w:rsidRPr="006E78FD">
        <w:rPr>
          <w:lang w:val="nl-BE"/>
        </w:rPr>
        <w:t xml:space="preserve"> garanderen om </w:t>
      </w:r>
      <w:r w:rsidRPr="006E78FD">
        <w:rPr>
          <w:b/>
          <w:bCs/>
          <w:lang w:val="nl-BE"/>
        </w:rPr>
        <w:t>risico's voor de gezondheid</w:t>
      </w:r>
      <w:r w:rsidRPr="006E78FD">
        <w:rPr>
          <w:lang w:val="nl-BE"/>
        </w:rPr>
        <w:t xml:space="preserve">, veiligheid en </w:t>
      </w:r>
      <w:r w:rsidRPr="006E78FD">
        <w:rPr>
          <w:b/>
          <w:bCs/>
          <w:lang w:val="nl-BE"/>
        </w:rPr>
        <w:t>grondrechten te voorkomen of tot een minimum te beperken</w:t>
      </w:r>
      <w:r w:rsidR="12F542A2" w:rsidRPr="006E78FD">
        <w:rPr>
          <w:lang w:val="nl-BE"/>
        </w:rPr>
        <w:t xml:space="preserve">; het personeel dat </w:t>
      </w:r>
      <w:r w:rsidR="5A6F4B0C" w:rsidRPr="006E78FD">
        <w:rPr>
          <w:lang w:val="nl-BE"/>
        </w:rPr>
        <w:t xml:space="preserve">bij de </w:t>
      </w:r>
      <w:r w:rsidR="12F542A2" w:rsidRPr="006E78FD">
        <w:rPr>
          <w:lang w:val="nl-BE"/>
        </w:rPr>
        <w:t xml:space="preserve">gebruiker met dit toezicht is belast, moet in staat zijn de </w:t>
      </w:r>
      <w:r w:rsidR="5A6F4B0C" w:rsidRPr="006E78FD">
        <w:rPr>
          <w:lang w:val="nl-BE"/>
        </w:rPr>
        <w:t xml:space="preserve">hem </w:t>
      </w:r>
      <w:r w:rsidR="12F542A2" w:rsidRPr="006E78FD">
        <w:rPr>
          <w:lang w:val="nl-BE"/>
        </w:rPr>
        <w:t>toevertrouwde taak uit te voeren</w:t>
      </w:r>
    </w:p>
    <w:p w14:paraId="70853845" w14:textId="17777624" w:rsidR="00003FFA" w:rsidRPr="006E78FD" w:rsidRDefault="4E693A37" w:rsidP="00003FFA">
      <w:pPr>
        <w:pStyle w:val="Corpsdetexte"/>
        <w:numPr>
          <w:ilvl w:val="0"/>
          <w:numId w:val="16"/>
        </w:numPr>
        <w:jc w:val="both"/>
        <w:rPr>
          <w:lang w:val="nl-BE"/>
        </w:rPr>
      </w:pPr>
      <w:r w:rsidRPr="006E78FD">
        <w:rPr>
          <w:b/>
          <w:bCs/>
          <w:highlight w:val="magenta"/>
          <w:lang w:val="nl-BE"/>
          <w:rPrChange w:id="70" w:author="Duchenne Véronique" w:date="2025-08-13T07:57:00Z">
            <w:rPr>
              <w:b/>
              <w:bCs/>
              <w:lang w:val="fr-BE"/>
            </w:rPr>
          </w:rPrChange>
        </w:rPr>
        <w:t>gedetailleerde technische documentatie</w:t>
      </w:r>
      <w:r w:rsidRPr="006E78FD">
        <w:rPr>
          <w:lang w:val="nl-BE"/>
        </w:rPr>
        <w:t xml:space="preserve"> bijhouden om aan te tonen dat het systeem voldoet aan de wettelijke voorschriften</w:t>
      </w:r>
    </w:p>
    <w:p w14:paraId="4D7B65BA" w14:textId="064482F1" w:rsidR="00003FFA" w:rsidRPr="006E78FD" w:rsidRDefault="4E693A37" w:rsidP="00003FFA">
      <w:pPr>
        <w:pStyle w:val="Corpsdetexte"/>
        <w:numPr>
          <w:ilvl w:val="0"/>
          <w:numId w:val="16"/>
        </w:numPr>
        <w:jc w:val="both"/>
        <w:rPr>
          <w:lang w:val="nl-BE"/>
        </w:rPr>
      </w:pPr>
      <w:r w:rsidRPr="006E78FD">
        <w:rPr>
          <w:lang w:val="nl-BE"/>
        </w:rPr>
        <w:t xml:space="preserve">duidelijke gebruiksaanwijzingen en informatie verstrekken over </w:t>
      </w:r>
      <w:r w:rsidRPr="006E78FD">
        <w:rPr>
          <w:b/>
          <w:bCs/>
          <w:highlight w:val="magenta"/>
          <w:lang w:val="nl-BE"/>
          <w:rPrChange w:id="71" w:author="Duchenne Véronique" w:date="2025-08-13T07:57:00Z">
            <w:rPr>
              <w:b/>
              <w:bCs/>
              <w:lang w:val="fr-BE"/>
            </w:rPr>
          </w:rPrChange>
        </w:rPr>
        <w:t xml:space="preserve">de mogelijkheden, beperkingen en potentiële risico's </w:t>
      </w:r>
      <w:r w:rsidR="5A6F4B0C" w:rsidRPr="006E78FD">
        <w:rPr>
          <w:lang w:val="nl-BE"/>
        </w:rPr>
        <w:t>van het systeem</w:t>
      </w:r>
    </w:p>
    <w:p w14:paraId="35BD0CBC" w14:textId="3CDD8F30" w:rsidR="00DE5CA3" w:rsidRPr="006E78FD" w:rsidRDefault="00DE5CA3" w:rsidP="00003FFA">
      <w:pPr>
        <w:pStyle w:val="Corpsdetexte"/>
        <w:numPr>
          <w:ilvl w:val="0"/>
          <w:numId w:val="16"/>
        </w:numPr>
        <w:jc w:val="both"/>
        <w:rPr>
          <w:lang w:val="nl-BE"/>
        </w:rPr>
      </w:pPr>
      <w:r w:rsidRPr="006E78FD">
        <w:rPr>
          <w:lang w:val="nl-BE"/>
        </w:rPr>
        <w:t xml:space="preserve">een </w:t>
      </w:r>
      <w:r w:rsidRPr="006E78FD">
        <w:rPr>
          <w:b/>
          <w:bCs/>
          <w:lang w:val="nl-BE"/>
        </w:rPr>
        <w:t xml:space="preserve">effectbeoordeling met betrekking tot de grondrechten </w:t>
      </w:r>
      <w:r w:rsidR="00631BD5" w:rsidRPr="006E78FD">
        <w:rPr>
          <w:lang w:val="nl-BE"/>
        </w:rPr>
        <w:t>uitvoeren</w:t>
      </w:r>
    </w:p>
    <w:p w14:paraId="2C313FDE" w14:textId="470912DB" w:rsidR="00003FFA" w:rsidRDefault="00003FFA" w:rsidP="00003FFA">
      <w:pPr>
        <w:pStyle w:val="Corpsdetexte"/>
        <w:numPr>
          <w:ilvl w:val="0"/>
          <w:numId w:val="16"/>
        </w:numPr>
        <w:jc w:val="both"/>
        <w:rPr>
          <w:lang w:val="fr-BE"/>
        </w:rPr>
      </w:pPr>
      <w:proofErr w:type="spellStart"/>
      <w:r>
        <w:rPr>
          <w:lang w:val="fr-BE"/>
        </w:rPr>
        <w:t>een</w:t>
      </w:r>
      <w:proofErr w:type="spellEnd"/>
      <w:r>
        <w:rPr>
          <w:lang w:val="fr-BE"/>
        </w:rPr>
        <w:t xml:space="preserve"> </w:t>
      </w:r>
      <w:proofErr w:type="spellStart"/>
      <w:r w:rsidR="004A088B">
        <w:rPr>
          <w:b/>
          <w:bCs/>
          <w:lang w:val="fr-BE"/>
        </w:rPr>
        <w:t>gedocumenteerd</w:t>
      </w:r>
      <w:proofErr w:type="spellEnd"/>
      <w:r w:rsidRPr="0029106B">
        <w:rPr>
          <w:b/>
          <w:bCs/>
          <w:lang w:val="fr-BE"/>
        </w:rPr>
        <w:t xml:space="preserve"> </w:t>
      </w:r>
      <w:proofErr w:type="spellStart"/>
      <w:r w:rsidRPr="0029106B">
        <w:rPr>
          <w:b/>
          <w:bCs/>
          <w:lang w:val="fr-BE"/>
        </w:rPr>
        <w:t>kwaliteitsbeheersysteem</w:t>
      </w:r>
      <w:proofErr w:type="spellEnd"/>
      <w:r>
        <w:rPr>
          <w:lang w:val="fr-BE"/>
        </w:rPr>
        <w:t xml:space="preserve"> </w:t>
      </w:r>
      <w:proofErr w:type="spellStart"/>
      <w:r>
        <w:rPr>
          <w:lang w:val="fr-BE"/>
        </w:rPr>
        <w:t>opzetten</w:t>
      </w:r>
      <w:proofErr w:type="spellEnd"/>
    </w:p>
    <w:p w14:paraId="6A8883DD" w14:textId="20D3CACD" w:rsidR="00003FFA" w:rsidRPr="006E78FD" w:rsidRDefault="00003FFA" w:rsidP="00003FFA">
      <w:pPr>
        <w:pStyle w:val="Corpsdetexte"/>
        <w:numPr>
          <w:ilvl w:val="0"/>
          <w:numId w:val="16"/>
        </w:numPr>
        <w:jc w:val="both"/>
        <w:rPr>
          <w:lang w:val="nl-BE"/>
        </w:rPr>
      </w:pPr>
      <w:r w:rsidRPr="006E78FD">
        <w:rPr>
          <w:lang w:val="nl-BE"/>
        </w:rPr>
        <w:t xml:space="preserve">een </w:t>
      </w:r>
      <w:r w:rsidRPr="006E78FD">
        <w:rPr>
          <w:b/>
          <w:bCs/>
          <w:lang w:val="nl-BE"/>
        </w:rPr>
        <w:t>conformiteits</w:t>
      </w:r>
      <w:r w:rsidRPr="006E78FD">
        <w:rPr>
          <w:lang w:val="nl-BE"/>
        </w:rPr>
        <w:t xml:space="preserve">beoordeling </w:t>
      </w:r>
      <w:r w:rsidRPr="006E78FD">
        <w:rPr>
          <w:b/>
          <w:bCs/>
          <w:lang w:val="nl-BE"/>
        </w:rPr>
        <w:t xml:space="preserve">door een derde partij </w:t>
      </w:r>
      <w:r w:rsidRPr="006E78FD">
        <w:rPr>
          <w:lang w:val="nl-BE"/>
        </w:rPr>
        <w:t>ondergaan</w:t>
      </w:r>
    </w:p>
    <w:p w14:paraId="4838876D" w14:textId="01CE246E" w:rsidR="00003FFA" w:rsidRPr="006E78FD" w:rsidRDefault="003E33B4" w:rsidP="00003FFA">
      <w:pPr>
        <w:pStyle w:val="Corpsdetexte"/>
        <w:numPr>
          <w:ilvl w:val="0"/>
          <w:numId w:val="16"/>
        </w:numPr>
        <w:jc w:val="both"/>
        <w:rPr>
          <w:lang w:val="nl-BE"/>
        </w:rPr>
      </w:pPr>
      <w:r w:rsidRPr="006E78FD">
        <w:rPr>
          <w:lang w:val="nl-BE"/>
        </w:rPr>
        <w:t>geregistreerd</w:t>
      </w:r>
      <w:r w:rsidR="00003FFA" w:rsidRPr="006E78FD">
        <w:rPr>
          <w:lang w:val="nl-BE"/>
        </w:rPr>
        <w:t xml:space="preserve"> zijn in de </w:t>
      </w:r>
      <w:r w:rsidR="00003FFA" w:rsidRPr="006E78FD">
        <w:rPr>
          <w:b/>
          <w:bCs/>
          <w:lang w:val="nl-BE"/>
        </w:rPr>
        <w:t xml:space="preserve">centrale databank van de Europese Commissie </w:t>
      </w:r>
      <w:r w:rsidRPr="006E78FD">
        <w:rPr>
          <w:lang w:val="nl-BE"/>
        </w:rPr>
        <w:t xml:space="preserve">en </w:t>
      </w:r>
      <w:r w:rsidRPr="006E78FD">
        <w:rPr>
          <w:b/>
          <w:bCs/>
          <w:lang w:val="nl-BE"/>
        </w:rPr>
        <w:t>toegankelijk</w:t>
      </w:r>
      <w:r w:rsidRPr="006E78FD">
        <w:rPr>
          <w:lang w:val="nl-BE"/>
        </w:rPr>
        <w:t xml:space="preserve"> zijn </w:t>
      </w:r>
      <w:r w:rsidRPr="006E78FD">
        <w:rPr>
          <w:b/>
          <w:bCs/>
          <w:lang w:val="nl-BE"/>
        </w:rPr>
        <w:t>voor het publiek</w:t>
      </w:r>
      <w:r w:rsidRPr="006E78FD">
        <w:rPr>
          <w:lang w:val="nl-BE"/>
        </w:rPr>
        <w:t>.</w:t>
      </w:r>
    </w:p>
    <w:p w14:paraId="681EC4EA" w14:textId="77777777" w:rsidR="00DD656A" w:rsidRPr="006E78FD" w:rsidRDefault="00BD1DE3" w:rsidP="002A0A18">
      <w:pPr>
        <w:pStyle w:val="Corpsdetexte"/>
        <w:jc w:val="both"/>
        <w:rPr>
          <w:lang w:val="nl-BE"/>
        </w:rPr>
      </w:pPr>
      <w:r w:rsidRPr="006E78FD">
        <w:rPr>
          <w:lang w:val="nl-BE"/>
        </w:rPr>
        <w:t xml:space="preserve">Voor algemene AI, </w:t>
      </w:r>
      <w:r w:rsidR="006F166F" w:rsidRPr="006E78FD">
        <w:rPr>
          <w:lang w:val="nl-BE"/>
        </w:rPr>
        <w:t xml:space="preserve">zoals </w:t>
      </w:r>
      <w:r w:rsidRPr="006E78FD">
        <w:rPr>
          <w:lang w:val="nl-BE"/>
        </w:rPr>
        <w:t xml:space="preserve">Chat GPT, </w:t>
      </w:r>
      <w:r w:rsidR="00155628" w:rsidRPr="006E78FD">
        <w:rPr>
          <w:lang w:val="nl-BE"/>
        </w:rPr>
        <w:t>die</w:t>
      </w:r>
      <w:r w:rsidRPr="006E78FD">
        <w:rPr>
          <w:lang w:val="nl-BE"/>
        </w:rPr>
        <w:t xml:space="preserve"> als beperkt risicovol worden beschouwd, </w:t>
      </w:r>
      <w:r w:rsidR="00155628" w:rsidRPr="006E78FD">
        <w:rPr>
          <w:lang w:val="nl-BE"/>
        </w:rPr>
        <w:t xml:space="preserve">is op 10 juli 2025 een </w:t>
      </w:r>
      <w:r w:rsidRPr="006E78FD">
        <w:rPr>
          <w:lang w:val="nl-BE"/>
        </w:rPr>
        <w:t xml:space="preserve">gedragscode </w:t>
      </w:r>
      <w:r w:rsidR="00155628" w:rsidRPr="006E78FD">
        <w:rPr>
          <w:lang w:val="nl-BE"/>
        </w:rPr>
        <w:t xml:space="preserve">gepubliceerd met verplichtingen op het gebied van </w:t>
      </w:r>
      <w:hyperlink r:id="rId72" w:history="1">
        <w:r w:rsidR="00155628" w:rsidRPr="006E78FD">
          <w:rPr>
            <w:rStyle w:val="Lienhypertexte"/>
            <w:lang w:val="nl-BE"/>
          </w:rPr>
          <w:t>veiligheid</w:t>
        </w:r>
      </w:hyperlink>
      <w:r w:rsidR="00155628" w:rsidRPr="006E78FD">
        <w:rPr>
          <w:lang w:val="nl-BE"/>
        </w:rPr>
        <w:t xml:space="preserve">, </w:t>
      </w:r>
      <w:hyperlink r:id="rId73" w:history="1">
        <w:r w:rsidR="00155628" w:rsidRPr="006E78FD">
          <w:rPr>
            <w:rStyle w:val="Lienhypertexte"/>
            <w:lang w:val="nl-BE"/>
          </w:rPr>
          <w:t>transparantie</w:t>
        </w:r>
      </w:hyperlink>
      <w:r w:rsidR="00155628" w:rsidRPr="006E78FD">
        <w:rPr>
          <w:lang w:val="nl-BE"/>
        </w:rPr>
        <w:t xml:space="preserve"> en </w:t>
      </w:r>
      <w:hyperlink r:id="rId74" w:history="1">
        <w:r w:rsidR="00155628" w:rsidRPr="006E78FD">
          <w:rPr>
            <w:rStyle w:val="Lienhypertexte"/>
            <w:lang w:val="nl-BE"/>
          </w:rPr>
          <w:t>auteursrecht</w:t>
        </w:r>
      </w:hyperlink>
      <w:r w:rsidR="00155628" w:rsidRPr="006E78FD">
        <w:rPr>
          <w:lang w:val="nl-BE"/>
        </w:rPr>
        <w:t xml:space="preserve">, </w:t>
      </w:r>
      <w:r w:rsidRPr="006E78FD">
        <w:rPr>
          <w:lang w:val="nl-BE"/>
        </w:rPr>
        <w:t xml:space="preserve">maar </w:t>
      </w:r>
      <w:r w:rsidR="00155628" w:rsidRPr="006E78FD">
        <w:rPr>
          <w:lang w:val="nl-BE"/>
        </w:rPr>
        <w:t xml:space="preserve">deze gedragscode is </w:t>
      </w:r>
      <w:r w:rsidRPr="006E78FD">
        <w:rPr>
          <w:b/>
          <w:bCs/>
          <w:lang w:val="nl-BE"/>
        </w:rPr>
        <w:t>niet bindend</w:t>
      </w:r>
      <w:r w:rsidRPr="006E78FD">
        <w:rPr>
          <w:lang w:val="nl-BE"/>
        </w:rPr>
        <w:t xml:space="preserve">. </w:t>
      </w:r>
      <w:r w:rsidR="00155628" w:rsidRPr="006E78FD">
        <w:rPr>
          <w:lang w:val="nl-BE"/>
        </w:rPr>
        <w:t xml:space="preserve">Het is een "vrijwillig instrument", </w:t>
      </w:r>
      <w:r w:rsidR="00ED3DD2" w:rsidRPr="006E78FD">
        <w:rPr>
          <w:lang w:val="nl-BE"/>
        </w:rPr>
        <w:t xml:space="preserve">aldus de Commissie, </w:t>
      </w:r>
      <w:r w:rsidR="00155628" w:rsidRPr="006E78FD">
        <w:rPr>
          <w:lang w:val="nl-BE"/>
        </w:rPr>
        <w:t xml:space="preserve">voor leveranciers die willen voldoen aan de AI-ACT-wetgeving </w:t>
      </w:r>
      <w:r w:rsidR="00ED3DD2" w:rsidRPr="006E78FD">
        <w:rPr>
          <w:lang w:val="nl-BE"/>
        </w:rPr>
        <w:t xml:space="preserve">en met name aan artikel 55. Leveranciers die zich aan de gedragscode houden, </w:t>
      </w:r>
      <w:r w:rsidR="00155628" w:rsidRPr="006E78FD">
        <w:rPr>
          <w:lang w:val="nl-BE"/>
        </w:rPr>
        <w:t xml:space="preserve">worden beloond met een vermindering van hun administratieve lasten. </w:t>
      </w:r>
    </w:p>
    <w:p w14:paraId="02A8F950" w14:textId="33087CC8" w:rsidR="00BD1DE3" w:rsidRPr="006E78FD" w:rsidRDefault="2CD74ED3" w:rsidP="002A0A18">
      <w:pPr>
        <w:pStyle w:val="Corpsdetexte"/>
        <w:jc w:val="both"/>
        <w:rPr>
          <w:lang w:val="nl-BE"/>
        </w:rPr>
      </w:pPr>
      <w:r w:rsidRPr="006E78FD">
        <w:rPr>
          <w:lang w:val="nl-BE"/>
        </w:rPr>
        <w:t xml:space="preserve">Tot </w:t>
      </w:r>
      <w:r w:rsidR="43650E85" w:rsidRPr="006E78FD">
        <w:rPr>
          <w:lang w:val="nl-BE"/>
        </w:rPr>
        <w:t xml:space="preserve">de </w:t>
      </w:r>
      <w:r w:rsidRPr="006E78FD">
        <w:rPr>
          <w:lang w:val="nl-BE"/>
        </w:rPr>
        <w:t xml:space="preserve">categorie </w:t>
      </w:r>
      <w:r w:rsidR="525E9543" w:rsidRPr="006E78FD">
        <w:rPr>
          <w:lang w:val="nl-BE"/>
        </w:rPr>
        <w:t xml:space="preserve">algemene AI </w:t>
      </w:r>
      <w:r w:rsidRPr="006E78FD">
        <w:rPr>
          <w:lang w:val="nl-BE"/>
        </w:rPr>
        <w:t xml:space="preserve">behoren </w:t>
      </w:r>
      <w:r w:rsidRPr="006E78FD">
        <w:rPr>
          <w:b/>
          <w:bCs/>
          <w:lang w:val="nl-BE"/>
        </w:rPr>
        <w:t xml:space="preserve">chatbots </w:t>
      </w:r>
      <w:r w:rsidRPr="006E78FD">
        <w:rPr>
          <w:lang w:val="nl-BE"/>
        </w:rPr>
        <w:t xml:space="preserve">en </w:t>
      </w:r>
      <w:r w:rsidRPr="006E78FD">
        <w:rPr>
          <w:b/>
          <w:bCs/>
          <w:lang w:val="nl-BE"/>
        </w:rPr>
        <w:t>"</w:t>
      </w:r>
      <w:r w:rsidRPr="006E78FD">
        <w:rPr>
          <w:b/>
          <w:bCs/>
          <w:highlight w:val="magenta"/>
          <w:lang w:val="nl-BE"/>
          <w:rPrChange w:id="72" w:author="Duchenne Véronique" w:date="2025-08-13T07:59:00Z">
            <w:rPr>
              <w:b/>
              <w:bCs/>
              <w:lang w:val="fr-BE"/>
            </w:rPr>
          </w:rPrChange>
        </w:rPr>
        <w:t>therapeutische metgezellen"</w:t>
      </w:r>
      <w:r w:rsidRPr="006E78FD">
        <w:rPr>
          <w:highlight w:val="magenta"/>
          <w:lang w:val="nl-BE"/>
          <w:rPrChange w:id="73" w:author="Duchenne Véronique" w:date="2025-08-13T07:59:00Z">
            <w:rPr>
              <w:lang w:val="fr-BE"/>
            </w:rPr>
          </w:rPrChange>
        </w:rPr>
        <w:t xml:space="preserve">, die </w:t>
      </w:r>
      <w:r w:rsidR="00247007" w:rsidRPr="006E78FD">
        <w:rPr>
          <w:highlight w:val="magenta"/>
          <w:lang w:val="nl-BE"/>
        </w:rPr>
        <w:t xml:space="preserve">bijgevolg </w:t>
      </w:r>
      <w:r w:rsidRPr="006E78FD">
        <w:rPr>
          <w:highlight w:val="magenta"/>
          <w:lang w:val="nl-BE"/>
          <w:rPrChange w:id="74" w:author="Duchenne Véronique" w:date="2025-08-13T07:59:00Z">
            <w:rPr>
              <w:lang w:val="fr-BE"/>
            </w:rPr>
          </w:rPrChange>
        </w:rPr>
        <w:t xml:space="preserve">niet onderworpen zijn aan de regels voor de bescherming </w:t>
      </w:r>
      <w:r w:rsidR="525E9543" w:rsidRPr="006E78FD">
        <w:rPr>
          <w:highlight w:val="magenta"/>
          <w:lang w:val="nl-BE"/>
          <w:rPrChange w:id="75" w:author="Duchenne Véronique" w:date="2025-08-13T07:59:00Z">
            <w:rPr>
              <w:lang w:val="fr-BE"/>
            </w:rPr>
          </w:rPrChange>
        </w:rPr>
        <w:t>van risicovolle AI-systemen</w:t>
      </w:r>
      <w:r w:rsidRPr="006E78FD">
        <w:rPr>
          <w:highlight w:val="magenta"/>
          <w:lang w:val="nl-BE"/>
          <w:rPrChange w:id="76" w:author="Duchenne Véronique" w:date="2025-08-13T07:59:00Z">
            <w:rPr>
              <w:lang w:val="fr-BE"/>
            </w:rPr>
          </w:rPrChange>
        </w:rPr>
        <w:t xml:space="preserve">. </w:t>
      </w:r>
      <w:r w:rsidR="4D3DB527" w:rsidRPr="006E78FD">
        <w:rPr>
          <w:lang w:val="nl-BE"/>
        </w:rPr>
        <w:t xml:space="preserve">Generatieve AI is echter geprogrammeerd om de vragensteller tegemoet te komen. In de geneeskunde kan dit </w:t>
      </w:r>
      <w:r w:rsidR="4D3DB527" w:rsidRPr="006E78FD">
        <w:rPr>
          <w:b/>
          <w:bCs/>
          <w:lang w:val="nl-BE"/>
        </w:rPr>
        <w:t>ernstige gevolgen</w:t>
      </w:r>
      <w:r w:rsidR="4D3DB527" w:rsidRPr="006E78FD">
        <w:rPr>
          <w:lang w:val="nl-BE"/>
        </w:rPr>
        <w:t xml:space="preserve"> hebben, bijvoorbeeld als de AI de wens van een patiënt om zijn behandeling te stoppen of te wijzigen, goedkeurt.</w:t>
      </w:r>
    </w:p>
    <w:p w14:paraId="0405F155" w14:textId="72863DC5" w:rsidR="00B929DC" w:rsidRPr="006E78FD" w:rsidRDefault="00B929DC" w:rsidP="002A0A18">
      <w:pPr>
        <w:pStyle w:val="Corpsdetexte"/>
        <w:jc w:val="both"/>
        <w:rPr>
          <w:lang w:val="nl-BE"/>
        </w:rPr>
      </w:pPr>
      <w:r w:rsidRPr="006E78FD">
        <w:rPr>
          <w:lang w:val="nl-BE"/>
        </w:rPr>
        <w:t>Er zijn nog andere bepalingen die moeten worden vermeld:</w:t>
      </w:r>
    </w:p>
    <w:p w14:paraId="535C26CB" w14:textId="21C50635" w:rsidR="00B929DC" w:rsidRPr="006E78FD" w:rsidRDefault="00B929DC" w:rsidP="002C74C2">
      <w:pPr>
        <w:pStyle w:val="Corpsdetexte"/>
        <w:numPr>
          <w:ilvl w:val="0"/>
          <w:numId w:val="17"/>
        </w:numPr>
        <w:jc w:val="both"/>
        <w:rPr>
          <w:lang w:val="nl-BE"/>
        </w:rPr>
      </w:pPr>
      <w:r w:rsidRPr="006E78FD">
        <w:rPr>
          <w:lang w:val="nl-BE"/>
        </w:rPr>
        <w:t>artikel 3, lid 47, richt een "AI-bureau" op, dat belast is met het toezicht op AI-systemen en algemene AI, met onderzoeksbevoegdheid met betrekking tot mogelijke inbreuken op de Europese regels</w:t>
      </w:r>
    </w:p>
    <w:p w14:paraId="78EE95C3" w14:textId="07619150" w:rsidR="00B929DC" w:rsidRPr="006E78FD" w:rsidRDefault="00B929DC" w:rsidP="002C74C2">
      <w:pPr>
        <w:pStyle w:val="Corpsdetexte"/>
        <w:numPr>
          <w:ilvl w:val="0"/>
          <w:numId w:val="17"/>
        </w:numPr>
        <w:jc w:val="both"/>
        <w:rPr>
          <w:lang w:val="nl-BE"/>
        </w:rPr>
      </w:pPr>
      <w:r w:rsidRPr="006E78FD">
        <w:rPr>
          <w:lang w:val="nl-BE"/>
        </w:rPr>
        <w:t>gebruikers moeten, wanneer zij met AI communiceren, worden geïnformeerd dat zij met AI communiceren</w:t>
      </w:r>
      <w:r w:rsidR="002C74C2" w:rsidRPr="006E78FD">
        <w:rPr>
          <w:lang w:val="nl-BE"/>
        </w:rPr>
        <w:t>.</w:t>
      </w:r>
    </w:p>
    <w:p w14:paraId="08A95013" w14:textId="67A7C7F1" w:rsidR="00B91625" w:rsidRPr="006E78FD" w:rsidRDefault="00E77974" w:rsidP="002A0A18">
      <w:pPr>
        <w:pStyle w:val="Corpsdetexte"/>
        <w:jc w:val="both"/>
        <w:rPr>
          <w:lang w:val="nl-BE"/>
        </w:rPr>
      </w:pPr>
      <w:r w:rsidRPr="006E78FD">
        <w:rPr>
          <w:lang w:val="nl-BE"/>
        </w:rPr>
        <w:t xml:space="preserve">De AI-Act is in de eerste plaats een </w:t>
      </w:r>
      <w:r w:rsidRPr="006E78FD">
        <w:rPr>
          <w:b/>
          <w:bCs/>
          <w:lang w:val="nl-BE"/>
        </w:rPr>
        <w:t>verordening die betrekking heeft op producten</w:t>
      </w:r>
      <w:r w:rsidRPr="006E78FD">
        <w:rPr>
          <w:lang w:val="nl-BE"/>
        </w:rPr>
        <w:t xml:space="preserve">. in overweging 1 en artikel 1, lid 2, van de verordening wordt het doel bevestigd om te zorgen voor "betrouwbare" AI, gebaseerd op de waarden van de Europese Unie, door een hoog niveau van bescherming te waarborgen van de grondrechten die zijn vastgelegd in het Handvest van de grondrechten (2000/C 364/01), waaronder met name menselijke waardigheid, privacy en gegevensbescherming, non-discriminatie, de rechten van personen met een handicap en toegang tot de rechter. Hoewel </w:t>
      </w:r>
      <w:r w:rsidR="0342E192" w:rsidRPr="006E78FD">
        <w:rPr>
          <w:lang w:val="nl-BE"/>
        </w:rPr>
        <w:t xml:space="preserve">de grondrechten in de eerste regels van de tekst worden genoemd, </w:t>
      </w:r>
      <w:r w:rsidR="0342E192" w:rsidRPr="006E78FD">
        <w:rPr>
          <w:b/>
          <w:bCs/>
          <w:highlight w:val="magenta"/>
          <w:lang w:val="nl-BE"/>
          <w:rPrChange w:id="77" w:author="Duchenne Véronique" w:date="2025-08-12T13:02:00Z">
            <w:rPr>
              <w:lang w:val="fr-BE"/>
            </w:rPr>
          </w:rPrChange>
        </w:rPr>
        <w:t>voorziet de AI-Act echter niet in maatregelen om deze te beschermen</w:t>
      </w:r>
      <w:r w:rsidR="5A6F4B0C" w:rsidRPr="006E78FD">
        <w:rPr>
          <w:highlight w:val="magenta"/>
          <w:lang w:val="nl-BE"/>
          <w:rPrChange w:id="78" w:author="Duchenne Véronique" w:date="2025-08-13T08:06:00Z">
            <w:rPr>
              <w:lang w:val="fr-BE"/>
            </w:rPr>
          </w:rPrChange>
        </w:rPr>
        <w:t>:</w:t>
      </w:r>
    </w:p>
    <w:p w14:paraId="5A76D57F" w14:textId="6119E8DB" w:rsidR="0042138B" w:rsidRPr="006E78FD" w:rsidRDefault="39C1563D" w:rsidP="521AB255">
      <w:pPr>
        <w:pStyle w:val="Corpsdetexte"/>
        <w:numPr>
          <w:ilvl w:val="0"/>
          <w:numId w:val="20"/>
        </w:numPr>
        <w:jc w:val="both"/>
        <w:rPr>
          <w:lang w:val="nl-BE"/>
        </w:rPr>
      </w:pPr>
      <w:r w:rsidRPr="006E78FD">
        <w:rPr>
          <w:lang w:val="nl-BE"/>
        </w:rPr>
        <w:t xml:space="preserve">Er is </w:t>
      </w:r>
      <w:r w:rsidRPr="006E78FD">
        <w:rPr>
          <w:b/>
          <w:bCs/>
          <w:lang w:val="nl-BE"/>
        </w:rPr>
        <w:t xml:space="preserve">geen procedure </w:t>
      </w:r>
      <w:r w:rsidRPr="006E78FD">
        <w:rPr>
          <w:lang w:val="nl-BE"/>
        </w:rPr>
        <w:t xml:space="preserve">voorzien om een </w:t>
      </w:r>
      <w:r w:rsidRPr="006E78FD">
        <w:rPr>
          <w:b/>
          <w:bCs/>
          <w:lang w:val="nl-BE"/>
        </w:rPr>
        <w:t>klacht</w:t>
      </w:r>
      <w:r w:rsidRPr="006E78FD">
        <w:rPr>
          <w:lang w:val="nl-BE"/>
        </w:rPr>
        <w:t xml:space="preserve"> in te dienen in geval van schending van deze grondrechten</w:t>
      </w:r>
      <w:r w:rsidR="0342E192" w:rsidRPr="006E78FD">
        <w:rPr>
          <w:lang w:val="nl-BE"/>
        </w:rPr>
        <w:t xml:space="preserve">. </w:t>
      </w:r>
      <w:r w:rsidRPr="006E78FD">
        <w:rPr>
          <w:lang w:val="nl-BE"/>
        </w:rPr>
        <w:t xml:space="preserve">Er is </w:t>
      </w:r>
      <w:r w:rsidRPr="006E78FD">
        <w:rPr>
          <w:b/>
          <w:bCs/>
          <w:lang w:val="nl-BE"/>
        </w:rPr>
        <w:t xml:space="preserve">geen </w:t>
      </w:r>
      <w:r w:rsidR="0342E192" w:rsidRPr="006E78FD">
        <w:rPr>
          <w:lang w:val="nl-BE"/>
        </w:rPr>
        <w:t>financiële of enige andere vorm van</w:t>
      </w:r>
      <w:r w:rsidRPr="006E78FD">
        <w:rPr>
          <w:b/>
          <w:bCs/>
          <w:lang w:val="nl-BE"/>
        </w:rPr>
        <w:t xml:space="preserve"> schadevergoeding </w:t>
      </w:r>
      <w:r w:rsidRPr="006E78FD">
        <w:rPr>
          <w:lang w:val="nl-BE"/>
        </w:rPr>
        <w:t xml:space="preserve">verschuldigd. </w:t>
      </w:r>
    </w:p>
    <w:p w14:paraId="5F2E3D51" w14:textId="2BB37244" w:rsidR="0042138B" w:rsidRPr="006E78FD" w:rsidRDefault="39C1563D" w:rsidP="521AB255">
      <w:pPr>
        <w:pStyle w:val="Corpsdetexte"/>
        <w:numPr>
          <w:ilvl w:val="0"/>
          <w:numId w:val="19"/>
        </w:numPr>
        <w:jc w:val="both"/>
        <w:rPr>
          <w:lang w:val="nl-BE"/>
        </w:rPr>
      </w:pPr>
      <w:r w:rsidRPr="006E78FD">
        <w:rPr>
          <w:lang w:val="nl-BE"/>
        </w:rPr>
        <w:t xml:space="preserve">De markttoezichthouder, die bevoegd is om boetes op te leggen in geval van overtredingen, heeft </w:t>
      </w:r>
      <w:r w:rsidRPr="006E78FD">
        <w:rPr>
          <w:b/>
          <w:bCs/>
          <w:lang w:val="nl-BE"/>
        </w:rPr>
        <w:t>geen expertise op het gebied van mensenrechten</w:t>
      </w:r>
      <w:r w:rsidRPr="006E78FD">
        <w:rPr>
          <w:lang w:val="nl-BE"/>
        </w:rPr>
        <w:t xml:space="preserve">. </w:t>
      </w:r>
      <w:r w:rsidR="77D5AA7B" w:rsidRPr="006E78FD">
        <w:rPr>
          <w:lang w:val="nl-BE"/>
        </w:rPr>
        <w:t xml:space="preserve">Indien zij een klacht ontvangt, betreft deze een overtreding van de product- en marktregels. Zelfs in dat geval </w:t>
      </w:r>
      <w:r w:rsidR="77D5AA7B" w:rsidRPr="006E78FD">
        <w:rPr>
          <w:b/>
          <w:bCs/>
          <w:lang w:val="nl-BE"/>
        </w:rPr>
        <w:t>is</w:t>
      </w:r>
      <w:r w:rsidR="77D5AA7B" w:rsidRPr="006E78FD">
        <w:rPr>
          <w:lang w:val="nl-BE"/>
        </w:rPr>
        <w:t xml:space="preserve"> de toezichthouder </w:t>
      </w:r>
      <w:r w:rsidR="77D5AA7B" w:rsidRPr="006E78FD">
        <w:rPr>
          <w:b/>
          <w:bCs/>
          <w:lang w:val="nl-BE"/>
        </w:rPr>
        <w:t>niet verplicht om op te treden</w:t>
      </w:r>
      <w:r w:rsidR="77D5AA7B" w:rsidRPr="006E78FD">
        <w:rPr>
          <w:lang w:val="nl-BE"/>
        </w:rPr>
        <w:t>.</w:t>
      </w:r>
    </w:p>
    <w:p w14:paraId="0E096299" w14:textId="55A3051A" w:rsidR="0042138B" w:rsidRPr="006E78FD" w:rsidRDefault="39C1563D" w:rsidP="521AB255">
      <w:pPr>
        <w:pStyle w:val="Corpsdetexte"/>
        <w:numPr>
          <w:ilvl w:val="0"/>
          <w:numId w:val="18"/>
        </w:numPr>
        <w:jc w:val="both"/>
        <w:rPr>
          <w:lang w:val="nl-BE"/>
        </w:rPr>
      </w:pPr>
      <w:r w:rsidRPr="006E78FD">
        <w:rPr>
          <w:lang w:val="nl-BE"/>
        </w:rPr>
        <w:t>Artikel 86 verleent elke persoon "</w:t>
      </w:r>
      <w:r w:rsidRPr="006E78FD">
        <w:rPr>
          <w:i/>
          <w:iCs/>
          <w:lang w:val="nl-BE"/>
        </w:rPr>
        <w:t xml:space="preserve">die het voorwerp is van een beslissing van een exploitant op basis van de output van een risicovol systeem [...] </w:t>
      </w:r>
      <w:r w:rsidR="0F01C79B" w:rsidRPr="006E78FD">
        <w:rPr>
          <w:i/>
          <w:iCs/>
          <w:lang w:val="nl-BE"/>
        </w:rPr>
        <w:t xml:space="preserve">en die rechtsgevolgen heeft of een aanzienlijke invloed heeft op die persoon […] op een wijze die zij beschouwt als </w:t>
      </w:r>
      <w:r w:rsidR="0F01C79B" w:rsidRPr="006E78FD">
        <w:rPr>
          <w:b/>
          <w:bCs/>
          <w:i/>
          <w:iCs/>
          <w:lang w:val="nl-BE"/>
        </w:rPr>
        <w:t>negatief voor haar gezondheid, veiligheid of grondrechten</w:t>
      </w:r>
      <w:r w:rsidR="0F01C79B" w:rsidRPr="006E78FD">
        <w:rPr>
          <w:lang w:val="nl-BE"/>
        </w:rPr>
        <w:t xml:space="preserve">" het enige recht </w:t>
      </w:r>
      <w:r w:rsidR="0F01C79B" w:rsidRPr="006E78FD">
        <w:rPr>
          <w:i/>
          <w:iCs/>
          <w:lang w:val="nl-BE"/>
        </w:rPr>
        <w:t>om</w:t>
      </w:r>
      <w:r w:rsidR="0F01C79B" w:rsidRPr="006E78FD">
        <w:rPr>
          <w:lang w:val="nl-BE"/>
        </w:rPr>
        <w:t xml:space="preserve"> "</w:t>
      </w:r>
      <w:r w:rsidR="0F01C79B" w:rsidRPr="006E78FD">
        <w:rPr>
          <w:i/>
          <w:iCs/>
          <w:lang w:val="nl-BE"/>
        </w:rPr>
        <w:t xml:space="preserve">van de gebruiker </w:t>
      </w:r>
      <w:r w:rsidR="0F01C79B" w:rsidRPr="006E78FD">
        <w:rPr>
          <w:b/>
          <w:bCs/>
          <w:i/>
          <w:iCs/>
          <w:lang w:val="nl-BE"/>
        </w:rPr>
        <w:t xml:space="preserve">duidelijke en relevante uitleg </w:t>
      </w:r>
      <w:r w:rsidR="0F01C79B" w:rsidRPr="006E78FD">
        <w:rPr>
          <w:i/>
          <w:iCs/>
          <w:lang w:val="nl-BE"/>
        </w:rPr>
        <w:t xml:space="preserve">te krijgen </w:t>
      </w:r>
      <w:r w:rsidR="0F01C79B" w:rsidRPr="006E78FD">
        <w:rPr>
          <w:b/>
          <w:bCs/>
          <w:i/>
          <w:iCs/>
          <w:lang w:val="nl-BE"/>
        </w:rPr>
        <w:t>over de rol van het AI-systeem in het besluitvormingsproces en over de belangrijkste elementen van het genomen besluit</w:t>
      </w:r>
      <w:r w:rsidR="0F01C79B" w:rsidRPr="006E78FD">
        <w:rPr>
          <w:lang w:val="nl-BE"/>
        </w:rPr>
        <w:t xml:space="preserve">" </w:t>
      </w:r>
      <w:r w:rsidR="401CFDDF" w:rsidRPr="006E78FD">
        <w:rPr>
          <w:lang w:val="nl-BE"/>
        </w:rPr>
        <w:t>(artikel 86)</w:t>
      </w:r>
      <w:r w:rsidR="0F01C79B" w:rsidRPr="006E78FD">
        <w:rPr>
          <w:lang w:val="nl-BE"/>
        </w:rPr>
        <w:t xml:space="preserve">. </w:t>
      </w:r>
    </w:p>
    <w:p w14:paraId="516502B5" w14:textId="526DB99E" w:rsidR="0042138B" w:rsidRPr="006E78FD" w:rsidRDefault="0F01C79B" w:rsidP="521AB255">
      <w:pPr>
        <w:pStyle w:val="Corpsdetexte"/>
        <w:numPr>
          <w:ilvl w:val="0"/>
          <w:numId w:val="18"/>
        </w:numPr>
        <w:jc w:val="both"/>
        <w:rPr>
          <w:lang w:val="nl-BE"/>
        </w:rPr>
      </w:pPr>
      <w:r w:rsidRPr="006E78FD">
        <w:rPr>
          <w:lang w:val="nl-BE"/>
        </w:rPr>
        <w:t>"</w:t>
      </w:r>
      <w:r w:rsidRPr="006E78FD">
        <w:rPr>
          <w:i/>
          <w:iCs/>
          <w:lang w:val="nl-BE"/>
        </w:rPr>
        <w:t xml:space="preserve">nationale overheidsinstanties of -organen die toezicht houden op of handhaven van de verplichtingen [...] ter bescherming van de grondrechten, met inbegrip van het recht op non-discriminatie, met betrekking tot AI-systemen met een hoog risico [...] zijn bevoegd om </w:t>
      </w:r>
      <w:r w:rsidRPr="006E78FD">
        <w:rPr>
          <w:b/>
          <w:bCs/>
          <w:i/>
          <w:iCs/>
          <w:lang w:val="nl-BE"/>
        </w:rPr>
        <w:t xml:space="preserve">alle documentatie op te vragen die is </w:t>
      </w:r>
      <w:proofErr w:type="spellStart"/>
      <w:r w:rsidRPr="006E78FD">
        <w:rPr>
          <w:b/>
          <w:bCs/>
          <w:i/>
          <w:iCs/>
          <w:lang w:val="nl-BE"/>
        </w:rPr>
        <w:t>gecreë</w:t>
      </w:r>
      <w:proofErr w:type="spellEnd"/>
      <w:r w:rsidRPr="006E78FD">
        <w:rPr>
          <w:b/>
          <w:bCs/>
          <w:i/>
          <w:iCs/>
          <w:lang w:val="nl-BE"/>
        </w:rPr>
        <w:t xml:space="preserve"> of bewaard </w:t>
      </w:r>
      <w:r w:rsidRPr="006E78FD">
        <w:rPr>
          <w:i/>
          <w:iCs/>
          <w:lang w:val="nl-BE"/>
        </w:rPr>
        <w:t xml:space="preserve">[...] en toegang te krijgen tot deze </w:t>
      </w:r>
      <w:r w:rsidR="401CFDDF" w:rsidRPr="006E78FD">
        <w:rPr>
          <w:i/>
          <w:iCs/>
          <w:lang w:val="nl-BE"/>
        </w:rPr>
        <w:lastRenderedPageBreak/>
        <w:t>documentatie</w:t>
      </w:r>
      <w:r w:rsidRPr="006E78FD">
        <w:rPr>
          <w:i/>
          <w:iCs/>
          <w:lang w:val="nl-BE"/>
        </w:rPr>
        <w:t xml:space="preserve"> in een toegankelijke taal en een toegankelijk formaat </w:t>
      </w:r>
      <w:r w:rsidR="401CFDDF" w:rsidRPr="006E78FD">
        <w:rPr>
          <w:i/>
          <w:iCs/>
          <w:lang w:val="nl-BE"/>
        </w:rPr>
        <w:t>wanneer toegang tot deze documentatie noodzakelijk is voor de effectieve uitvoering van hun mandaat binnen de grenzen van hun bevoegdheden</w:t>
      </w:r>
      <w:r w:rsidR="401CFDDF" w:rsidRPr="006E78FD">
        <w:rPr>
          <w:lang w:val="nl-BE"/>
        </w:rPr>
        <w:t xml:space="preserve">" (artikel 77). </w:t>
      </w:r>
      <w:r w:rsidR="007649FC">
        <w:rPr>
          <w:rStyle w:val="Appelnotedebasdep"/>
          <w:lang w:val="fr-BE"/>
        </w:rPr>
        <w:footnoteReference w:id="4"/>
      </w:r>
      <w:r w:rsidR="5A6F4B0C" w:rsidRPr="006E78FD">
        <w:rPr>
          <w:lang w:val="nl-BE"/>
        </w:rPr>
        <w:t xml:space="preserve">In dit verband </w:t>
      </w:r>
      <w:r w:rsidR="77D5AA7B" w:rsidRPr="006E78FD">
        <w:rPr>
          <w:lang w:val="nl-BE"/>
        </w:rPr>
        <w:t xml:space="preserve">moest elke lidstaat tegen 2 november 2024 de instantie of instanties aanwijzen die hiervoor bevoegd zijn. </w:t>
      </w:r>
      <w:r w:rsidR="007649FC" w:rsidRPr="006E78FD">
        <w:rPr>
          <w:lang w:val="nl-BE"/>
        </w:rPr>
        <w:t xml:space="preserve">Voor België </w:t>
      </w:r>
      <w:r w:rsidR="007649FC" w:rsidRPr="006E78FD">
        <w:rPr>
          <w:b/>
          <w:bCs/>
          <w:lang w:val="nl-BE"/>
        </w:rPr>
        <w:t xml:space="preserve">zijn maar liefst 27 instanties aangewezen, </w:t>
      </w:r>
      <w:r w:rsidR="007649FC" w:rsidRPr="006E78FD">
        <w:rPr>
          <w:lang w:val="nl-BE"/>
        </w:rPr>
        <w:t>waarvan 14 federale, 3 voor de Franse Gemeenschap, 2 voor de Duitstalige Gemeenschap, 2 voor het Waals Gewest en 6 voor Vlaanderen</w:t>
      </w:r>
      <w:r w:rsidR="77D5AA7B" w:rsidRPr="006E78FD">
        <w:rPr>
          <w:lang w:val="nl-BE"/>
        </w:rPr>
        <w:t xml:space="preserve">.  </w:t>
      </w:r>
    </w:p>
    <w:p w14:paraId="60CD942F" w14:textId="5EF9D96C" w:rsidR="00E77974" w:rsidRPr="006E78FD" w:rsidRDefault="007649FC" w:rsidP="00E77974">
      <w:pPr>
        <w:pStyle w:val="Corpsdetexte"/>
        <w:numPr>
          <w:ilvl w:val="0"/>
          <w:numId w:val="18"/>
        </w:numPr>
        <w:jc w:val="both"/>
        <w:rPr>
          <w:lang w:val="nl-BE"/>
        </w:rPr>
      </w:pPr>
      <w:r w:rsidRPr="006E78FD">
        <w:rPr>
          <w:lang w:val="nl-BE"/>
        </w:rPr>
        <w:t xml:space="preserve">Deze aangewezen instanties kunnen </w:t>
      </w:r>
      <w:r w:rsidR="77D5AA7B" w:rsidRPr="006E78FD">
        <w:rPr>
          <w:lang w:val="nl-BE"/>
        </w:rPr>
        <w:t xml:space="preserve">alleen klachten indienen in het kader van de </w:t>
      </w:r>
      <w:r w:rsidR="0342E192" w:rsidRPr="006E78FD">
        <w:rPr>
          <w:b/>
          <w:bCs/>
          <w:lang w:val="nl-BE"/>
        </w:rPr>
        <w:t xml:space="preserve">Belgische </w:t>
      </w:r>
      <w:r w:rsidR="77D5AA7B" w:rsidRPr="006E78FD">
        <w:rPr>
          <w:b/>
          <w:bCs/>
          <w:lang w:val="nl-BE"/>
        </w:rPr>
        <w:t>antidiscriminatiewet</w:t>
      </w:r>
      <w:r w:rsidR="77D5AA7B" w:rsidRPr="006E78FD">
        <w:rPr>
          <w:lang w:val="nl-BE"/>
        </w:rPr>
        <w:t xml:space="preserve">, en niet in het kader van de AI-Act. </w:t>
      </w:r>
    </w:p>
    <w:p w14:paraId="707E1049" w14:textId="11B7E63D" w:rsidR="00B91625" w:rsidRPr="006E78FD" w:rsidRDefault="007649FC" w:rsidP="00E77974">
      <w:pPr>
        <w:pStyle w:val="Corpsdetexte"/>
        <w:numPr>
          <w:ilvl w:val="0"/>
          <w:numId w:val="18"/>
        </w:numPr>
        <w:jc w:val="both"/>
        <w:rPr>
          <w:lang w:val="nl-BE"/>
        </w:rPr>
      </w:pPr>
      <w:r w:rsidRPr="006E78FD">
        <w:rPr>
          <w:lang w:val="nl-BE"/>
        </w:rPr>
        <w:t xml:space="preserve">Deze </w:t>
      </w:r>
      <w:r w:rsidR="00DF60A2" w:rsidRPr="006E78FD">
        <w:rPr>
          <w:lang w:val="nl-BE"/>
        </w:rPr>
        <w:t xml:space="preserve">aangewezen </w:t>
      </w:r>
      <w:r w:rsidRPr="006E78FD">
        <w:rPr>
          <w:lang w:val="nl-BE"/>
        </w:rPr>
        <w:t>instanties hebben</w:t>
      </w:r>
      <w:r w:rsidR="0342E192" w:rsidRPr="006E78FD">
        <w:rPr>
          <w:lang w:val="nl-BE"/>
        </w:rPr>
        <w:t xml:space="preserve"> slechts een </w:t>
      </w:r>
      <w:r w:rsidR="0342E192" w:rsidRPr="006E78FD">
        <w:rPr>
          <w:b/>
          <w:bCs/>
          <w:lang w:val="nl-BE"/>
        </w:rPr>
        <w:t xml:space="preserve">adviserende rol </w:t>
      </w:r>
      <w:r w:rsidR="0342E192" w:rsidRPr="006E78FD">
        <w:rPr>
          <w:lang w:val="nl-BE"/>
        </w:rPr>
        <w:t>met betrekking tot de AI-Act.</w:t>
      </w:r>
    </w:p>
    <w:p w14:paraId="4B79D765" w14:textId="1C5B3352" w:rsidR="002E1C8C" w:rsidRPr="006E78FD" w:rsidRDefault="28282076" w:rsidP="002E1C8C">
      <w:pPr>
        <w:pStyle w:val="Corpsdetexte"/>
        <w:jc w:val="both"/>
        <w:rPr>
          <w:lang w:val="nl-BE"/>
        </w:rPr>
      </w:pPr>
      <w:r w:rsidRPr="006E78FD">
        <w:rPr>
          <w:lang w:val="nl-BE"/>
        </w:rPr>
        <w:t xml:space="preserve">Aangezien de AI-wet geen beroepsmogelijkheid voorziet in geval van schending van de grondrechten, moeten personen die menen het slachtoffer te zijn van dergelijke schendingen, eerst informatie opvragen bij de aanbieder, eventueel met de hulp van </w:t>
      </w:r>
      <w:r w:rsidR="009932BC" w:rsidRPr="006E78FD">
        <w:rPr>
          <w:lang w:val="nl-BE"/>
        </w:rPr>
        <w:t xml:space="preserve">een van de 27 aangewezen instanties </w:t>
      </w:r>
      <w:r w:rsidRPr="006E78FD">
        <w:rPr>
          <w:lang w:val="nl-BE"/>
        </w:rPr>
        <w:t xml:space="preserve">voor de bescherming van de mensenrechten, om toegang te krijgen tot de documentatie van het betrokken systeem. Op basis van het aldus samengestelde dossier </w:t>
      </w:r>
      <w:r w:rsidRPr="006E78FD">
        <w:rPr>
          <w:b/>
          <w:bCs/>
          <w:lang w:val="nl-BE"/>
        </w:rPr>
        <w:t xml:space="preserve">kunnen zij </w:t>
      </w:r>
      <w:r w:rsidRPr="006E78FD">
        <w:rPr>
          <w:b/>
          <w:bCs/>
          <w:highlight w:val="magenta"/>
          <w:lang w:val="nl-BE"/>
          <w:rPrChange w:id="79" w:author="Duchenne Véronique" w:date="2025-08-13T08:09:00Z">
            <w:rPr>
              <w:b/>
              <w:bCs/>
              <w:lang w:val="fr-BE"/>
            </w:rPr>
          </w:rPrChange>
        </w:rPr>
        <w:t>alleen</w:t>
      </w:r>
      <w:r w:rsidRPr="006E78FD">
        <w:rPr>
          <w:b/>
          <w:bCs/>
          <w:lang w:val="nl-BE"/>
        </w:rPr>
        <w:t xml:space="preserve"> een </w:t>
      </w:r>
      <w:r w:rsidRPr="006E78FD">
        <w:rPr>
          <w:b/>
          <w:bCs/>
          <w:highlight w:val="magenta"/>
          <w:lang w:val="nl-BE"/>
          <w:rPrChange w:id="80" w:author="Duchenne Véronique" w:date="2025-08-13T08:09:00Z">
            <w:rPr>
              <w:b/>
              <w:bCs/>
              <w:lang w:val="fr-BE"/>
            </w:rPr>
          </w:rPrChange>
        </w:rPr>
        <w:t>klacht</w:t>
      </w:r>
      <w:r w:rsidRPr="006E78FD">
        <w:rPr>
          <w:b/>
          <w:bCs/>
          <w:lang w:val="nl-BE"/>
        </w:rPr>
        <w:t xml:space="preserve"> indienen </w:t>
      </w:r>
      <w:r w:rsidRPr="006E78FD">
        <w:rPr>
          <w:b/>
          <w:bCs/>
          <w:highlight w:val="magenta"/>
          <w:lang w:val="nl-BE"/>
          <w:rPrChange w:id="81" w:author="Duchenne Véronique" w:date="2025-08-13T08:09:00Z">
            <w:rPr>
              <w:b/>
              <w:bCs/>
              <w:lang w:val="fr-BE"/>
            </w:rPr>
          </w:rPrChange>
        </w:rPr>
        <w:t>in het kader van andere geldende regelgeving, zoals de AVG of de antidiscriminatiewet</w:t>
      </w:r>
      <w:r w:rsidRPr="006E78FD">
        <w:rPr>
          <w:lang w:val="nl-BE"/>
        </w:rPr>
        <w:t>.</w:t>
      </w:r>
    </w:p>
    <w:p w14:paraId="0A32A53D" w14:textId="77777777" w:rsidR="00BD1DE3" w:rsidRPr="006E78FD" w:rsidRDefault="00BD1DE3" w:rsidP="002A0A18">
      <w:pPr>
        <w:pStyle w:val="Corpsdetexte"/>
        <w:jc w:val="both"/>
        <w:rPr>
          <w:lang w:val="nl-BE"/>
        </w:rPr>
      </w:pPr>
    </w:p>
    <w:p w14:paraId="7D57109F" w14:textId="53806864" w:rsidR="003A415F" w:rsidRPr="006E78FD" w:rsidRDefault="00343B82" w:rsidP="002A0A18">
      <w:pPr>
        <w:pStyle w:val="Corpsdetexte"/>
        <w:jc w:val="both"/>
        <w:rPr>
          <w:b/>
          <w:bCs/>
          <w:u w:val="single"/>
          <w:lang w:val="nl-BE"/>
        </w:rPr>
      </w:pPr>
      <w:r w:rsidRPr="006E78FD">
        <w:rPr>
          <w:b/>
          <w:bCs/>
          <w:u w:val="single"/>
          <w:lang w:val="nl-BE"/>
        </w:rPr>
        <w:t xml:space="preserve">De </w:t>
      </w:r>
      <w:r w:rsidR="003A415F" w:rsidRPr="006E78FD">
        <w:rPr>
          <w:b/>
          <w:bCs/>
          <w:u w:val="single"/>
          <w:lang w:val="nl-BE"/>
        </w:rPr>
        <w:t>AVG</w:t>
      </w:r>
    </w:p>
    <w:p w14:paraId="749DB3C7" w14:textId="77777777" w:rsidR="00874D3A" w:rsidRPr="006E78FD" w:rsidRDefault="00874D3A" w:rsidP="002A0A18">
      <w:pPr>
        <w:pStyle w:val="Corpsdetexte"/>
        <w:jc w:val="both"/>
        <w:rPr>
          <w:b/>
          <w:bCs/>
          <w:lang w:val="nl-BE"/>
        </w:rPr>
      </w:pPr>
    </w:p>
    <w:p w14:paraId="5B23D94D" w14:textId="0031A943" w:rsidR="00874D3A" w:rsidRPr="006E78FD" w:rsidRDefault="00874D3A" w:rsidP="002A0A18">
      <w:pPr>
        <w:pStyle w:val="Corpsdetexte"/>
        <w:jc w:val="both"/>
        <w:rPr>
          <w:lang w:val="nl-BE"/>
        </w:rPr>
      </w:pPr>
      <w:r w:rsidRPr="006E78FD">
        <w:rPr>
          <w:lang w:val="nl-BE"/>
        </w:rPr>
        <w:t xml:space="preserve">De Europese verordening 2016/679 betreffende de bescherming van natuurlijke personen in verband met de verwerking van persoonsgegevens en betreffende het vrije verkeer van die gegevens is op 25 mei 2018 in werking getreden. Deze verordening is </w:t>
      </w:r>
      <w:r w:rsidRPr="006E78FD">
        <w:rPr>
          <w:b/>
          <w:bCs/>
          <w:lang w:val="nl-BE"/>
        </w:rPr>
        <w:t xml:space="preserve">bindend. </w:t>
      </w:r>
      <w:r w:rsidRPr="006E78FD">
        <w:rPr>
          <w:lang w:val="nl-BE"/>
        </w:rPr>
        <w:t xml:space="preserve">Ze heeft tot doel </w:t>
      </w:r>
      <w:r w:rsidRPr="006E78FD">
        <w:rPr>
          <w:b/>
          <w:bCs/>
          <w:lang w:val="nl-BE"/>
        </w:rPr>
        <w:t xml:space="preserve">personen meer controle te geven over hun persoonsgegevens </w:t>
      </w:r>
      <w:r w:rsidRPr="006E78FD">
        <w:rPr>
          <w:lang w:val="nl-BE"/>
        </w:rPr>
        <w:t xml:space="preserve">en voert een systeem in van onafhankelijke toezichthoudende autoriteiten die belast zijn met het toezicht op en de handhaving van deze verordening. In België heet deze autoriteit, die bij wet van 3 december 2017 is opgericht, </w:t>
      </w:r>
      <w:r w:rsidRPr="006E78FD">
        <w:rPr>
          <w:b/>
          <w:bCs/>
          <w:lang w:val="nl-BE"/>
        </w:rPr>
        <w:t xml:space="preserve">de Gegevensbeschermingsautoriteit (GBA). </w:t>
      </w:r>
      <w:r w:rsidR="00D67EA8" w:rsidRPr="006E78FD">
        <w:rPr>
          <w:lang w:val="nl-BE"/>
        </w:rPr>
        <w:t xml:space="preserve">Onder </w:t>
      </w:r>
      <w:r w:rsidR="6652E245" w:rsidRPr="006E78FD">
        <w:rPr>
          <w:lang w:val="nl-BE"/>
        </w:rPr>
        <w:t>"</w:t>
      </w:r>
      <w:r w:rsidR="00B667F3" w:rsidRPr="006E78FD">
        <w:rPr>
          <w:lang w:val="nl-BE"/>
        </w:rPr>
        <w:t>persoonsgegevens" wordt verstaan "</w:t>
      </w:r>
      <w:r w:rsidR="00B667F3" w:rsidRPr="006E78FD">
        <w:rPr>
          <w:i/>
          <w:iCs/>
          <w:lang w:val="nl-BE"/>
        </w:rPr>
        <w:t>alle informatie over een geïdentificeerde of identificeerbare natuurlijke persoon</w:t>
      </w:r>
      <w:r w:rsidR="00B667F3" w:rsidRPr="006E78FD">
        <w:rPr>
          <w:lang w:val="nl-BE"/>
        </w:rPr>
        <w:t xml:space="preserve">". </w:t>
      </w:r>
      <w:r w:rsidR="00D67EA8" w:rsidRPr="006E78FD">
        <w:rPr>
          <w:lang w:val="nl-BE"/>
        </w:rPr>
        <w:t xml:space="preserve">"Verwerking van gegevens" </w:t>
      </w:r>
      <w:r w:rsidR="00B667F3" w:rsidRPr="006E78FD">
        <w:rPr>
          <w:lang w:val="nl-BE"/>
        </w:rPr>
        <w:t xml:space="preserve">verwijst naar </w:t>
      </w:r>
      <w:r w:rsidR="00D67EA8" w:rsidRPr="006E78FD">
        <w:rPr>
          <w:lang w:val="nl-BE"/>
        </w:rPr>
        <w:t>"</w:t>
      </w:r>
      <w:r w:rsidR="00D67EA8" w:rsidRPr="006E78FD">
        <w:rPr>
          <w:i/>
          <w:iCs/>
          <w:lang w:val="nl-BE"/>
        </w:rPr>
        <w:t xml:space="preserve">elke bewerking van deze persoonsgegevens, zoals </w:t>
      </w:r>
      <w:r w:rsidR="00D67EA8" w:rsidRPr="006E78FD">
        <w:rPr>
          <w:b/>
          <w:bCs/>
          <w:i/>
          <w:iCs/>
          <w:lang w:val="nl-BE"/>
        </w:rPr>
        <w:t>het verzamelen, gebruiken, beheren of doorgeven ervan</w:t>
      </w:r>
      <w:r w:rsidR="00D67EA8" w:rsidRPr="006E78FD">
        <w:rPr>
          <w:lang w:val="nl-BE"/>
        </w:rPr>
        <w:t>" (</w:t>
      </w:r>
      <w:hyperlink r:id="rId75">
        <w:r w:rsidR="00D67EA8" w:rsidRPr="006E78FD">
          <w:rPr>
            <w:rStyle w:val="Lienhypertexte"/>
            <w:lang w:val="nl-BE"/>
          </w:rPr>
          <w:t>Persoonsgegevens | Belgium.be)</w:t>
        </w:r>
      </w:hyperlink>
      <w:r w:rsidR="00D67EA8" w:rsidRPr="006E78FD">
        <w:rPr>
          <w:lang w:val="nl-BE"/>
        </w:rPr>
        <w:t xml:space="preserve">. </w:t>
      </w:r>
    </w:p>
    <w:p w14:paraId="10238421" w14:textId="1D465683" w:rsidR="00874D3A" w:rsidRDefault="009137E8" w:rsidP="002A0A18">
      <w:pPr>
        <w:pStyle w:val="Corpsdetexte"/>
        <w:jc w:val="both"/>
        <w:rPr>
          <w:lang w:val="fr-BE"/>
        </w:rPr>
      </w:pPr>
      <w:r w:rsidRPr="006E78FD">
        <w:rPr>
          <w:lang w:val="nl-BE"/>
        </w:rPr>
        <w:t xml:space="preserve">De AVG garandeert </w:t>
      </w:r>
      <w:r w:rsidR="00874D3A" w:rsidRPr="006E78FD">
        <w:rPr>
          <w:lang w:val="nl-BE"/>
        </w:rPr>
        <w:t xml:space="preserve">personen de volgende rechten </w:t>
      </w:r>
      <w:r w:rsidR="00840460" w:rsidRPr="006E78FD">
        <w:rPr>
          <w:lang w:val="nl-BE"/>
        </w:rPr>
        <w:t>(</w:t>
      </w:r>
      <w:hyperlink r:id="rId76" w:history="1">
        <w:r w:rsidR="00FC63B2" w:rsidRPr="006E78FD">
          <w:rPr>
            <w:rStyle w:val="Lienhypertexte"/>
            <w:lang w:val="nl-BE"/>
          </w:rPr>
          <w:t xml:space="preserve">Wat zijn mijn rechten? </w:t>
        </w:r>
        <w:r w:rsidR="00FC63B2">
          <w:rPr>
            <w:rStyle w:val="Lienhypertexte"/>
          </w:rPr>
          <w:t xml:space="preserve">| </w:t>
        </w:r>
        <w:proofErr w:type="spellStart"/>
        <w:r w:rsidR="00FC63B2">
          <w:rPr>
            <w:rStyle w:val="Lienhypertexte"/>
          </w:rPr>
          <w:t>Autoriteit</w:t>
        </w:r>
        <w:proofErr w:type="spellEnd"/>
        <w:r w:rsidR="00FC63B2">
          <w:rPr>
            <w:rStyle w:val="Lienhypertexte"/>
          </w:rPr>
          <w:t xml:space="preserve"> </w:t>
        </w:r>
        <w:proofErr w:type="spellStart"/>
        <w:r w:rsidR="00FC63B2">
          <w:rPr>
            <w:rStyle w:val="Lienhypertexte"/>
          </w:rPr>
          <w:t>voor</w:t>
        </w:r>
        <w:proofErr w:type="spellEnd"/>
        <w:r w:rsidR="00FC63B2">
          <w:rPr>
            <w:rStyle w:val="Lienhypertexte"/>
          </w:rPr>
          <w:t xml:space="preserve"> </w:t>
        </w:r>
        <w:proofErr w:type="spellStart"/>
        <w:r w:rsidR="00FC63B2">
          <w:rPr>
            <w:rStyle w:val="Lienhypertexte"/>
          </w:rPr>
          <w:t>gegevensbescherming</w:t>
        </w:r>
        <w:proofErr w:type="spellEnd"/>
      </w:hyperlink>
      <w:r w:rsidR="00840460">
        <w:rPr>
          <w:lang w:val="fr-BE"/>
        </w:rPr>
        <w:t>)</w:t>
      </w:r>
      <w:r w:rsidR="00874D3A">
        <w:rPr>
          <w:lang w:val="fr-BE"/>
        </w:rPr>
        <w:t>:</w:t>
      </w:r>
    </w:p>
    <w:p w14:paraId="5C5C1F83" w14:textId="5AF7CD3C" w:rsidR="00B667F3" w:rsidRPr="006E78FD" w:rsidRDefault="00B667F3" w:rsidP="00F10D0D">
      <w:pPr>
        <w:pStyle w:val="Corpsdetexte"/>
        <w:numPr>
          <w:ilvl w:val="0"/>
          <w:numId w:val="21"/>
        </w:numPr>
        <w:jc w:val="both"/>
        <w:rPr>
          <w:lang w:val="nl-BE"/>
        </w:rPr>
      </w:pPr>
      <w:r w:rsidRPr="006E78FD">
        <w:rPr>
          <w:lang w:val="nl-BE"/>
        </w:rPr>
        <w:t xml:space="preserve">Het recht om geïnformeerd te worden over het </w:t>
      </w:r>
      <w:r w:rsidRPr="006E78FD">
        <w:rPr>
          <w:b/>
          <w:bCs/>
          <w:lang w:val="nl-BE"/>
        </w:rPr>
        <w:t xml:space="preserve">doel </w:t>
      </w:r>
      <w:r w:rsidRPr="006E78FD">
        <w:rPr>
          <w:lang w:val="nl-BE"/>
        </w:rPr>
        <w:t xml:space="preserve">van de verzameling van persoonsgegevens, de </w:t>
      </w:r>
      <w:r w:rsidRPr="006E78FD">
        <w:rPr>
          <w:b/>
          <w:bCs/>
          <w:lang w:val="nl-BE"/>
        </w:rPr>
        <w:t>bewaartermijn</w:t>
      </w:r>
      <w:r w:rsidRPr="006E78FD">
        <w:rPr>
          <w:lang w:val="nl-BE"/>
        </w:rPr>
        <w:t xml:space="preserve">, de </w:t>
      </w:r>
      <w:r w:rsidRPr="006E78FD">
        <w:rPr>
          <w:b/>
          <w:bCs/>
          <w:lang w:val="nl-BE"/>
        </w:rPr>
        <w:t xml:space="preserve">derden </w:t>
      </w:r>
      <w:r w:rsidRPr="006E78FD">
        <w:rPr>
          <w:lang w:val="nl-BE"/>
        </w:rPr>
        <w:t xml:space="preserve">aan wie deze gegevens worden doorgegeven </w:t>
      </w:r>
      <w:r w:rsidR="00FC63B2" w:rsidRPr="006E78FD">
        <w:rPr>
          <w:lang w:val="nl-BE"/>
        </w:rPr>
        <w:t>en de rechtsgrondslag waarop de gegevens worden verwerkt</w:t>
      </w:r>
    </w:p>
    <w:p w14:paraId="061FAACB" w14:textId="6ACFF301" w:rsidR="00874D3A" w:rsidRPr="006E78FD" w:rsidRDefault="00F10D0D" w:rsidP="00F10D0D">
      <w:pPr>
        <w:pStyle w:val="Corpsdetexte"/>
        <w:numPr>
          <w:ilvl w:val="0"/>
          <w:numId w:val="21"/>
        </w:numPr>
        <w:jc w:val="both"/>
        <w:rPr>
          <w:lang w:val="nl-BE"/>
        </w:rPr>
      </w:pPr>
      <w:r w:rsidRPr="006E78FD">
        <w:rPr>
          <w:lang w:val="nl-BE"/>
        </w:rPr>
        <w:t xml:space="preserve">Het recht </w:t>
      </w:r>
      <w:r w:rsidRPr="006E78FD">
        <w:rPr>
          <w:b/>
          <w:bCs/>
          <w:lang w:val="nl-BE"/>
        </w:rPr>
        <w:t xml:space="preserve">op toegang </w:t>
      </w:r>
      <w:r w:rsidRPr="006E78FD">
        <w:rPr>
          <w:lang w:val="nl-BE"/>
        </w:rPr>
        <w:t xml:space="preserve">tot uw persoonsgegevens, met </w:t>
      </w:r>
      <w:r w:rsidR="00FC63B2" w:rsidRPr="006E78FD">
        <w:rPr>
          <w:lang w:val="nl-BE"/>
        </w:rPr>
        <w:t xml:space="preserve">inbegrip van het recht om een </w:t>
      </w:r>
      <w:r w:rsidR="00FC63B2" w:rsidRPr="006E78FD">
        <w:rPr>
          <w:b/>
          <w:bCs/>
          <w:lang w:val="nl-BE"/>
        </w:rPr>
        <w:t>kopie</w:t>
      </w:r>
      <w:r w:rsidR="00FC63B2" w:rsidRPr="006E78FD">
        <w:rPr>
          <w:lang w:val="nl-BE"/>
        </w:rPr>
        <w:t xml:space="preserve"> ervan te ontvangen</w:t>
      </w:r>
    </w:p>
    <w:p w14:paraId="0DF60228" w14:textId="6F896F34" w:rsidR="00FC63B2" w:rsidRPr="006E78FD" w:rsidRDefault="00FC63B2" w:rsidP="00F10D0D">
      <w:pPr>
        <w:pStyle w:val="Corpsdetexte"/>
        <w:numPr>
          <w:ilvl w:val="0"/>
          <w:numId w:val="21"/>
        </w:numPr>
        <w:jc w:val="both"/>
        <w:rPr>
          <w:lang w:val="nl-BE"/>
        </w:rPr>
      </w:pPr>
      <w:r w:rsidRPr="006E78FD">
        <w:rPr>
          <w:lang w:val="nl-BE"/>
        </w:rPr>
        <w:t xml:space="preserve">Het recht om fouten of gewijzigde gegevens (zoals bijvoorbeeld een woonadres) </w:t>
      </w:r>
      <w:r w:rsidRPr="006E78FD">
        <w:rPr>
          <w:b/>
          <w:bCs/>
          <w:lang w:val="nl-BE"/>
        </w:rPr>
        <w:t>te corrigeren</w:t>
      </w:r>
    </w:p>
    <w:p w14:paraId="7DDD5C02" w14:textId="17904600" w:rsidR="00FC63B2" w:rsidRPr="006E78FD" w:rsidRDefault="00FC63B2" w:rsidP="00F10D0D">
      <w:pPr>
        <w:pStyle w:val="Corpsdetexte"/>
        <w:numPr>
          <w:ilvl w:val="0"/>
          <w:numId w:val="21"/>
        </w:numPr>
        <w:jc w:val="both"/>
        <w:rPr>
          <w:lang w:val="nl-BE"/>
        </w:rPr>
      </w:pPr>
      <w:r w:rsidRPr="006E78FD">
        <w:rPr>
          <w:lang w:val="nl-BE"/>
        </w:rPr>
        <w:t xml:space="preserve">Recht om gegevens van de ene organisatie naar de andere </w:t>
      </w:r>
      <w:r w:rsidRPr="006E78FD">
        <w:rPr>
          <w:b/>
          <w:bCs/>
          <w:lang w:val="nl-BE"/>
        </w:rPr>
        <w:t>over te dragen</w:t>
      </w:r>
      <w:r w:rsidRPr="006E78FD">
        <w:rPr>
          <w:lang w:val="nl-BE"/>
        </w:rPr>
        <w:t>: de eerste organisatie kan zich hiertegen niet verzetten</w:t>
      </w:r>
    </w:p>
    <w:p w14:paraId="25406799" w14:textId="0703BAF8" w:rsidR="00FC63B2" w:rsidRPr="006E78FD" w:rsidRDefault="00FC63B2" w:rsidP="00FC63B2">
      <w:pPr>
        <w:pStyle w:val="Corpsdetexte"/>
        <w:numPr>
          <w:ilvl w:val="0"/>
          <w:numId w:val="21"/>
        </w:numPr>
        <w:jc w:val="both"/>
        <w:rPr>
          <w:lang w:val="nl-BE"/>
        </w:rPr>
      </w:pPr>
      <w:r w:rsidRPr="006E78FD">
        <w:rPr>
          <w:b/>
          <w:bCs/>
          <w:lang w:val="nl-BE"/>
        </w:rPr>
        <w:t>Geïnformeerde toestemming</w:t>
      </w:r>
      <w:r w:rsidRPr="006E78FD">
        <w:rPr>
          <w:lang w:val="nl-BE"/>
        </w:rPr>
        <w:t>, met dien verstande dat toestemming wordt gedefinieerd als "</w:t>
      </w:r>
      <w:r w:rsidRPr="006E78FD">
        <w:rPr>
          <w:i/>
          <w:iCs/>
          <w:lang w:val="nl-BE"/>
        </w:rPr>
        <w:t>elke vrijwillige, specifieke, geïnformeerde en ondubbelzinnige wilsuiting waarbij de betrokkene door middel van een verklaring of een duidelijke positieve handeling aanvaardt dat zijn persoonsgegevens worden verwerkt</w:t>
      </w:r>
      <w:r w:rsidRPr="006E78FD">
        <w:rPr>
          <w:lang w:val="nl-BE"/>
        </w:rPr>
        <w:t xml:space="preserve">".  </w:t>
      </w:r>
    </w:p>
    <w:p w14:paraId="1FB8F56B" w14:textId="609ED4BF" w:rsidR="00FC63B2" w:rsidRPr="006E78FD" w:rsidRDefault="00FC63B2" w:rsidP="00F10D0D">
      <w:pPr>
        <w:pStyle w:val="Corpsdetexte"/>
        <w:numPr>
          <w:ilvl w:val="0"/>
          <w:numId w:val="21"/>
        </w:numPr>
        <w:jc w:val="both"/>
        <w:rPr>
          <w:lang w:val="nl-BE"/>
        </w:rPr>
      </w:pPr>
      <w:r w:rsidRPr="006E78FD">
        <w:rPr>
          <w:lang w:val="nl-BE"/>
        </w:rPr>
        <w:t xml:space="preserve">Recht om </w:t>
      </w:r>
      <w:r w:rsidRPr="006E78FD">
        <w:rPr>
          <w:b/>
          <w:bCs/>
          <w:lang w:val="nl-BE"/>
        </w:rPr>
        <w:t xml:space="preserve">de toestemming </w:t>
      </w:r>
      <w:r w:rsidRPr="006E78FD">
        <w:rPr>
          <w:lang w:val="nl-BE"/>
        </w:rPr>
        <w:t xml:space="preserve">te allen tijde </w:t>
      </w:r>
      <w:r w:rsidRPr="006E78FD">
        <w:rPr>
          <w:b/>
          <w:bCs/>
          <w:lang w:val="nl-BE"/>
        </w:rPr>
        <w:t xml:space="preserve">in te trekken </w:t>
      </w:r>
      <w:r w:rsidRPr="006E78FD">
        <w:rPr>
          <w:lang w:val="nl-BE"/>
        </w:rPr>
        <w:t>zonder opgave van redenen</w:t>
      </w:r>
    </w:p>
    <w:p w14:paraId="0E9E7552" w14:textId="520E2333" w:rsidR="00F10D0D" w:rsidRPr="006E78FD" w:rsidRDefault="00F10D0D" w:rsidP="00F10D0D">
      <w:pPr>
        <w:pStyle w:val="Corpsdetexte"/>
        <w:numPr>
          <w:ilvl w:val="0"/>
          <w:numId w:val="21"/>
        </w:numPr>
        <w:jc w:val="both"/>
        <w:rPr>
          <w:lang w:val="nl-BE"/>
        </w:rPr>
      </w:pPr>
      <w:r w:rsidRPr="006E78FD">
        <w:rPr>
          <w:lang w:val="nl-BE"/>
        </w:rPr>
        <w:t xml:space="preserve">Recht </w:t>
      </w:r>
      <w:r w:rsidRPr="006E78FD">
        <w:rPr>
          <w:b/>
          <w:bCs/>
          <w:lang w:val="nl-BE"/>
        </w:rPr>
        <w:t>op verwijdering</w:t>
      </w:r>
      <w:r w:rsidRPr="006E78FD">
        <w:rPr>
          <w:lang w:val="nl-BE"/>
        </w:rPr>
        <w:t>, of recht om vergeten te worden, wanneer een persoon niet langer wenst dat zijn gegevens worden verwerkt en er geen legitieme reden is om ze te bewaren</w:t>
      </w:r>
      <w:r w:rsidR="00FC63B2" w:rsidRPr="006E78FD">
        <w:rPr>
          <w:lang w:val="nl-BE"/>
        </w:rPr>
        <w:t>, of wanneer de gegevens zijn verkregen zonder uitdrukkelijke toestemming of van een minderjarige</w:t>
      </w:r>
    </w:p>
    <w:p w14:paraId="76EEE048" w14:textId="4226D0EE" w:rsidR="00FC63B2" w:rsidRPr="006E78FD" w:rsidRDefault="00FC63B2" w:rsidP="00F10D0D">
      <w:pPr>
        <w:pStyle w:val="Corpsdetexte"/>
        <w:numPr>
          <w:ilvl w:val="0"/>
          <w:numId w:val="21"/>
        </w:numPr>
        <w:jc w:val="both"/>
        <w:rPr>
          <w:lang w:val="nl-BE"/>
        </w:rPr>
      </w:pPr>
      <w:r w:rsidRPr="006E78FD">
        <w:rPr>
          <w:lang w:val="nl-BE"/>
        </w:rPr>
        <w:t xml:space="preserve">Recht om </w:t>
      </w:r>
      <w:r w:rsidRPr="006E78FD">
        <w:rPr>
          <w:b/>
          <w:bCs/>
          <w:lang w:val="nl-BE"/>
        </w:rPr>
        <w:t>bezwaar te maken tegen de verwerking van zijn persoonsgegevens</w:t>
      </w:r>
      <w:r w:rsidRPr="006E78FD">
        <w:rPr>
          <w:lang w:val="nl-BE"/>
        </w:rPr>
        <w:t xml:space="preserve">, behalve om dwingende redenen, </w:t>
      </w:r>
      <w:r w:rsidRPr="006E78FD">
        <w:rPr>
          <w:b/>
          <w:bCs/>
          <w:lang w:val="nl-BE"/>
        </w:rPr>
        <w:t>en tegen geautomatiseerde beslissingen</w:t>
      </w:r>
      <w:r w:rsidR="001455C6" w:rsidRPr="006E78FD">
        <w:rPr>
          <w:lang w:val="nl-BE"/>
        </w:rPr>
        <w:t xml:space="preserve">. </w:t>
      </w:r>
      <w:r w:rsidRPr="006E78FD">
        <w:rPr>
          <w:lang w:val="nl-BE"/>
        </w:rPr>
        <w:t xml:space="preserve">In het laatste geval mag een organisatie geen beslissingen nemen over de gezondheid of de financiële situatie </w:t>
      </w:r>
      <w:r w:rsidR="001455C6" w:rsidRPr="006E78FD">
        <w:rPr>
          <w:lang w:val="nl-BE"/>
        </w:rPr>
        <w:t>van de persoon die bezwaar heeft gemaakt, die</w:t>
      </w:r>
      <w:r w:rsidRPr="006E78FD">
        <w:rPr>
          <w:lang w:val="nl-BE"/>
        </w:rPr>
        <w:t xml:space="preserve"> uitsluitend op basis van </w:t>
      </w:r>
      <w:r w:rsidR="001455C6" w:rsidRPr="006E78FD">
        <w:rPr>
          <w:lang w:val="nl-BE"/>
        </w:rPr>
        <w:t>persoonlijke</w:t>
      </w:r>
      <w:r w:rsidRPr="006E78FD">
        <w:rPr>
          <w:lang w:val="nl-BE"/>
        </w:rPr>
        <w:t xml:space="preserve"> informatie </w:t>
      </w:r>
      <w:r w:rsidR="001455C6" w:rsidRPr="006E78FD">
        <w:rPr>
          <w:lang w:val="nl-BE"/>
        </w:rPr>
        <w:t xml:space="preserve">zou worden </w:t>
      </w:r>
      <w:r w:rsidR="001455C6" w:rsidRPr="006E78FD">
        <w:rPr>
          <w:lang w:val="nl-BE"/>
        </w:rPr>
        <w:lastRenderedPageBreak/>
        <w:t xml:space="preserve">genomen, </w:t>
      </w:r>
      <w:r w:rsidRPr="006E78FD">
        <w:rPr>
          <w:lang w:val="nl-BE"/>
        </w:rPr>
        <w:t>zonder menselijke tussenkomst</w:t>
      </w:r>
    </w:p>
    <w:p w14:paraId="6186B0A0" w14:textId="6CC34FA1" w:rsidR="00FC63B2" w:rsidRPr="006E78FD" w:rsidRDefault="00FC63B2" w:rsidP="00F10D0D">
      <w:pPr>
        <w:pStyle w:val="Corpsdetexte"/>
        <w:numPr>
          <w:ilvl w:val="0"/>
          <w:numId w:val="21"/>
        </w:numPr>
        <w:jc w:val="both"/>
        <w:rPr>
          <w:lang w:val="nl-BE"/>
        </w:rPr>
      </w:pPr>
      <w:r w:rsidRPr="006E78FD">
        <w:rPr>
          <w:lang w:val="nl-BE"/>
        </w:rPr>
        <w:t xml:space="preserve">Recht op </w:t>
      </w:r>
      <w:r w:rsidRPr="006E78FD">
        <w:rPr>
          <w:b/>
          <w:bCs/>
          <w:lang w:val="nl-BE"/>
        </w:rPr>
        <w:t xml:space="preserve">beperking </w:t>
      </w:r>
      <w:r w:rsidRPr="006E78FD">
        <w:rPr>
          <w:lang w:val="nl-BE"/>
        </w:rPr>
        <w:t xml:space="preserve">van de verwerking in geval van onjuiste gegevens, in geval van onrechtmatige verkrijging </w:t>
      </w:r>
      <w:r w:rsidR="001455C6" w:rsidRPr="006E78FD">
        <w:rPr>
          <w:lang w:val="nl-BE"/>
        </w:rPr>
        <w:t xml:space="preserve">of </w:t>
      </w:r>
      <w:r w:rsidRPr="006E78FD">
        <w:rPr>
          <w:lang w:val="nl-BE"/>
        </w:rPr>
        <w:t>wanneer de bewaring ervan niet langer noodzakelijk is</w:t>
      </w:r>
    </w:p>
    <w:p w14:paraId="552C2398" w14:textId="3BA9457A" w:rsidR="00F10D0D" w:rsidRPr="006E78FD" w:rsidRDefault="00F10D0D" w:rsidP="00F10D0D">
      <w:pPr>
        <w:pStyle w:val="Corpsdetexte"/>
        <w:numPr>
          <w:ilvl w:val="0"/>
          <w:numId w:val="21"/>
        </w:numPr>
        <w:jc w:val="both"/>
        <w:rPr>
          <w:lang w:val="nl-BE"/>
        </w:rPr>
      </w:pPr>
      <w:r w:rsidRPr="006E78FD">
        <w:rPr>
          <w:lang w:val="nl-BE"/>
        </w:rPr>
        <w:t xml:space="preserve">Recht om </w:t>
      </w:r>
      <w:r w:rsidRPr="006E78FD">
        <w:rPr>
          <w:b/>
          <w:bCs/>
          <w:lang w:val="nl-BE"/>
        </w:rPr>
        <w:t>te weten wanneer uw persoonsgegevens zijn geschonden</w:t>
      </w:r>
      <w:r w:rsidRPr="006E78FD">
        <w:rPr>
          <w:lang w:val="nl-BE"/>
        </w:rPr>
        <w:t xml:space="preserve">: bedrijven en organisaties zijn verplicht om de APD en, in geval van een ernstige schending, de betrokken personen op de hoogte te stellen. </w:t>
      </w:r>
    </w:p>
    <w:p w14:paraId="066DE73D" w14:textId="0B827216" w:rsidR="00F10D0D" w:rsidRPr="006E78FD" w:rsidRDefault="00035BD1" w:rsidP="00F10D0D">
      <w:pPr>
        <w:pStyle w:val="Corpsdetexte"/>
        <w:jc w:val="both"/>
        <w:rPr>
          <w:lang w:val="nl-BE"/>
        </w:rPr>
      </w:pPr>
      <w:r w:rsidRPr="006E78FD">
        <w:rPr>
          <w:lang w:val="nl-BE"/>
        </w:rPr>
        <w:t xml:space="preserve">Tot </w:t>
      </w:r>
      <w:r w:rsidR="00F10D0D" w:rsidRPr="006E78FD">
        <w:rPr>
          <w:lang w:val="nl-BE"/>
        </w:rPr>
        <w:t xml:space="preserve">de </w:t>
      </w:r>
      <w:r w:rsidR="001455C6" w:rsidRPr="006E78FD">
        <w:rPr>
          <w:lang w:val="nl-BE"/>
        </w:rPr>
        <w:t xml:space="preserve">verplichtingen die aan </w:t>
      </w:r>
      <w:r w:rsidR="00F10D0D" w:rsidRPr="006E78FD">
        <w:rPr>
          <w:lang w:val="nl-BE"/>
        </w:rPr>
        <w:t xml:space="preserve">bedrijven </w:t>
      </w:r>
      <w:r w:rsidR="001455C6" w:rsidRPr="006E78FD">
        <w:rPr>
          <w:lang w:val="nl-BE"/>
        </w:rPr>
        <w:t>worden opgelegd</w:t>
      </w:r>
      <w:r w:rsidRPr="006E78FD">
        <w:rPr>
          <w:lang w:val="nl-BE"/>
        </w:rPr>
        <w:t xml:space="preserve">, behoren: </w:t>
      </w:r>
    </w:p>
    <w:p w14:paraId="24D81109" w14:textId="68A101E9" w:rsidR="00F10D0D" w:rsidRPr="006E78FD" w:rsidRDefault="00F10D0D" w:rsidP="00F10D0D">
      <w:pPr>
        <w:pStyle w:val="Corpsdetexte"/>
        <w:numPr>
          <w:ilvl w:val="0"/>
          <w:numId w:val="22"/>
        </w:numPr>
        <w:jc w:val="both"/>
        <w:rPr>
          <w:lang w:val="nl-BE"/>
        </w:rPr>
      </w:pPr>
      <w:proofErr w:type="spellStart"/>
      <w:r w:rsidRPr="006E78FD">
        <w:rPr>
          <w:b/>
          <w:bCs/>
          <w:lang w:val="nl-BE"/>
        </w:rPr>
        <w:t>Gegevensbeschermingseffectbeoordeling</w:t>
      </w:r>
      <w:proofErr w:type="spellEnd"/>
      <w:r w:rsidRPr="006E78FD">
        <w:rPr>
          <w:b/>
          <w:bCs/>
          <w:lang w:val="nl-BE"/>
        </w:rPr>
        <w:t xml:space="preserve"> </w:t>
      </w:r>
      <w:r w:rsidRPr="006E78FD">
        <w:rPr>
          <w:lang w:val="nl-BE"/>
        </w:rPr>
        <w:t>wanneer de verwerking van gegevens een hoog risico kan inhouden voor de rechten en vrijheden van natuurlijke personen</w:t>
      </w:r>
    </w:p>
    <w:p w14:paraId="5814088F" w14:textId="7ABB572C" w:rsidR="00F10D0D" w:rsidRPr="006E78FD" w:rsidRDefault="00F10D0D" w:rsidP="00F10D0D">
      <w:pPr>
        <w:pStyle w:val="Corpsdetexte"/>
        <w:numPr>
          <w:ilvl w:val="0"/>
          <w:numId w:val="22"/>
        </w:numPr>
        <w:jc w:val="both"/>
        <w:rPr>
          <w:lang w:val="nl-BE"/>
        </w:rPr>
      </w:pPr>
      <w:r w:rsidRPr="006E78FD">
        <w:rPr>
          <w:lang w:val="nl-BE"/>
        </w:rPr>
        <w:t xml:space="preserve">Het bijhouden van </w:t>
      </w:r>
      <w:r w:rsidRPr="006E78FD">
        <w:rPr>
          <w:b/>
          <w:bCs/>
          <w:lang w:val="nl-BE"/>
        </w:rPr>
        <w:t xml:space="preserve">registers </w:t>
      </w:r>
      <w:r w:rsidRPr="006E78FD">
        <w:rPr>
          <w:lang w:val="nl-BE"/>
        </w:rPr>
        <w:t>voor regelmatige verwerkingen of verwerkingen die een risico kunnen inhouden voor de rechten en vrijheden van natuurlijke personen</w:t>
      </w:r>
    </w:p>
    <w:p w14:paraId="25093C91" w14:textId="690B1D32" w:rsidR="003A415F" w:rsidRPr="006E78FD" w:rsidRDefault="009F5BAC" w:rsidP="005829F2">
      <w:pPr>
        <w:jc w:val="both"/>
        <w:rPr>
          <w:lang w:val="nl-BE"/>
        </w:rPr>
      </w:pPr>
      <w:r w:rsidRPr="006E78FD">
        <w:rPr>
          <w:lang w:val="nl-BE"/>
        </w:rPr>
        <w:t xml:space="preserve">Eindelijk een wettelijke bepaling die de rechten van burgers definieert en beschermt? Maar dan is er nog het voorstel voor een herziening van </w:t>
      </w:r>
      <w:r w:rsidR="0576EE35" w:rsidRPr="006E78FD">
        <w:rPr>
          <w:lang w:val="nl-BE"/>
        </w:rPr>
        <w:t>de AVG</w:t>
      </w:r>
      <w:r w:rsidRPr="006E78FD">
        <w:rPr>
          <w:lang w:val="nl-BE"/>
        </w:rPr>
        <w:t xml:space="preserve">, </w:t>
      </w:r>
      <w:r w:rsidR="0576EE35" w:rsidRPr="006E78FD">
        <w:rPr>
          <w:lang w:val="nl-BE"/>
        </w:rPr>
        <w:t xml:space="preserve">dat momenteel wordt </w:t>
      </w:r>
      <w:r w:rsidRPr="006E78FD">
        <w:rPr>
          <w:lang w:val="nl-BE"/>
        </w:rPr>
        <w:t>besproken</w:t>
      </w:r>
      <w:r w:rsidR="0576EE35" w:rsidRPr="006E78FD">
        <w:rPr>
          <w:lang w:val="nl-BE"/>
        </w:rPr>
        <w:t>. Na de publicatie van het "</w:t>
      </w:r>
      <w:proofErr w:type="spellStart"/>
      <w:r w:rsidR="0576EE35" w:rsidRPr="006E78FD">
        <w:rPr>
          <w:lang w:val="nl-BE"/>
        </w:rPr>
        <w:t>Draghi</w:t>
      </w:r>
      <w:proofErr w:type="spellEnd"/>
      <w:r w:rsidR="0576EE35" w:rsidRPr="006E78FD">
        <w:rPr>
          <w:lang w:val="nl-BE"/>
        </w:rPr>
        <w:t xml:space="preserve">-rapport" in september 2024, waarin de AVG wordt genoemd als </w:t>
      </w:r>
      <w:r w:rsidR="1DF401FA" w:rsidRPr="006E78FD">
        <w:rPr>
          <w:lang w:val="nl-BE"/>
        </w:rPr>
        <w:t xml:space="preserve">een </w:t>
      </w:r>
      <w:r w:rsidR="0576EE35" w:rsidRPr="006E78FD">
        <w:rPr>
          <w:lang w:val="nl-BE"/>
        </w:rPr>
        <w:t xml:space="preserve">"rem op innovatie en concurrentievermogen", </w:t>
      </w:r>
      <w:r w:rsidR="0576EE35" w:rsidRPr="006E78FD">
        <w:rPr>
          <w:highlight w:val="magenta"/>
          <w:lang w:val="nl-BE"/>
          <w:rPrChange w:id="82" w:author="Duchenne Véronique" w:date="2025-08-13T08:09:00Z">
            <w:rPr>
              <w:lang w:val="fr-BE"/>
            </w:rPr>
          </w:rPrChange>
        </w:rPr>
        <w:t xml:space="preserve">heeft </w:t>
      </w:r>
      <w:r w:rsidR="0576EE35" w:rsidRPr="006E78FD">
        <w:rPr>
          <w:lang w:val="nl-BE"/>
        </w:rPr>
        <w:t xml:space="preserve">de </w:t>
      </w:r>
      <w:r w:rsidR="0576EE35" w:rsidRPr="006E78FD">
        <w:rPr>
          <w:highlight w:val="magenta"/>
          <w:lang w:val="nl-BE"/>
          <w:rPrChange w:id="83" w:author="Duchenne Véronique" w:date="2025-08-13T08:09:00Z">
            <w:rPr>
              <w:lang w:val="fr-BE"/>
            </w:rPr>
          </w:rPrChange>
        </w:rPr>
        <w:t xml:space="preserve">Europese Commissie besloten deze wetgeving te herzien en een </w:t>
      </w:r>
      <w:r w:rsidR="0576EE35" w:rsidRPr="006E78FD">
        <w:rPr>
          <w:b/>
          <w:bCs/>
          <w:highlight w:val="magenta"/>
          <w:lang w:val="nl-BE"/>
          <w:rPrChange w:id="84" w:author="Duchenne Véronique" w:date="2025-08-13T08:09:00Z">
            <w:rPr>
              <w:b/>
              <w:bCs/>
              <w:lang w:val="fr-BE"/>
            </w:rPr>
          </w:rPrChange>
        </w:rPr>
        <w:t xml:space="preserve">voorstel tot beperking </w:t>
      </w:r>
      <w:r w:rsidR="0576EE35" w:rsidRPr="006E78FD">
        <w:rPr>
          <w:highlight w:val="magenta"/>
          <w:lang w:val="nl-BE"/>
          <w:rPrChange w:id="85" w:author="Duchenne Véronique" w:date="2025-08-13T08:09:00Z">
            <w:rPr>
              <w:lang w:val="fr-BE"/>
            </w:rPr>
          </w:rPrChange>
        </w:rPr>
        <w:t xml:space="preserve">in te dienen </w:t>
      </w:r>
      <w:r w:rsidR="0576EE35" w:rsidRPr="006E78FD">
        <w:rPr>
          <w:lang w:val="nl-BE"/>
        </w:rPr>
        <w:t>(</w:t>
      </w:r>
      <w:hyperlink r:id="rId77">
        <w:r w:rsidR="0EC58923" w:rsidRPr="006E78FD">
          <w:rPr>
            <w:rStyle w:val="Lienhypertexte"/>
            <w:lang w:val="nl-BE"/>
          </w:rPr>
          <w:t>"</w:t>
        </w:r>
        <w:proofErr w:type="spellStart"/>
        <w:r w:rsidR="0EC58923" w:rsidRPr="006E78FD">
          <w:rPr>
            <w:rStyle w:val="Lienhypertexte"/>
            <w:lang w:val="nl-BE"/>
          </w:rPr>
          <w:t>Disruption</w:t>
        </w:r>
        <w:proofErr w:type="spellEnd"/>
        <w:r w:rsidR="0EC58923" w:rsidRPr="006E78FD">
          <w:rPr>
            <w:rStyle w:val="Lienhypertexte"/>
            <w:lang w:val="nl-BE"/>
          </w:rPr>
          <w:t xml:space="preserve">" – Technologische innovatie of privacy: de Commissie opent de doos van Pandora - Le </w:t>
        </w:r>
        <w:proofErr w:type="spellStart"/>
        <w:r w:rsidR="0EC58923" w:rsidRPr="006E78FD">
          <w:rPr>
            <w:rStyle w:val="Lienhypertexte"/>
            <w:lang w:val="nl-BE"/>
          </w:rPr>
          <w:t>Soir</w:t>
        </w:r>
        <w:proofErr w:type="spellEnd"/>
        <w:r w:rsidR="0EC58923" w:rsidRPr="006E78FD">
          <w:rPr>
            <w:rStyle w:val="Lienhypertexte"/>
            <w:lang w:val="nl-BE"/>
          </w:rPr>
          <w:t>)</w:t>
        </w:r>
      </w:hyperlink>
      <w:r w:rsidR="0EC58923" w:rsidRPr="006E78FD">
        <w:rPr>
          <w:lang w:val="nl-BE"/>
        </w:rPr>
        <w:t xml:space="preserve">. </w:t>
      </w:r>
      <w:r w:rsidR="379FBEC5" w:rsidRPr="006E78FD">
        <w:rPr>
          <w:lang w:val="nl-BE"/>
        </w:rPr>
        <w:t xml:space="preserve">Deze beperking zou gevolgen kunnen hebben voor de AI-wet, aangezien een burger die zich het slachtoffer voelt van een kunstmatig intelligent systeem </w:t>
      </w:r>
      <w:r w:rsidRPr="006E78FD">
        <w:rPr>
          <w:lang w:val="nl-BE"/>
        </w:rPr>
        <w:t xml:space="preserve">en zijn rechten geschonden </w:t>
      </w:r>
      <w:r w:rsidR="379FBEC5" w:rsidRPr="006E78FD">
        <w:rPr>
          <w:lang w:val="nl-BE"/>
        </w:rPr>
        <w:t>ziet, alleen een klacht of beroep kan indienen via aanverwante wetgeving, waaronder juist de AVG.</w:t>
      </w:r>
    </w:p>
    <w:p w14:paraId="43C03A46" w14:textId="77777777" w:rsidR="00FC6276" w:rsidRPr="006E78FD" w:rsidRDefault="00FC6276" w:rsidP="005829F2">
      <w:pPr>
        <w:pStyle w:val="Corpsdetexte"/>
        <w:jc w:val="both"/>
        <w:rPr>
          <w:b/>
          <w:bCs/>
          <w:lang w:val="nl-BE"/>
        </w:rPr>
      </w:pPr>
    </w:p>
    <w:p w14:paraId="4217BAEB" w14:textId="5373C6FA" w:rsidR="003A415F" w:rsidRPr="006E78FD" w:rsidRDefault="009F5BAC" w:rsidP="002A0A18">
      <w:pPr>
        <w:pStyle w:val="Corpsdetexte"/>
        <w:jc w:val="both"/>
        <w:rPr>
          <w:b/>
          <w:bCs/>
          <w:u w:val="single"/>
          <w:lang w:val="nl-BE"/>
        </w:rPr>
      </w:pPr>
      <w:r w:rsidRPr="006E78FD">
        <w:rPr>
          <w:b/>
          <w:bCs/>
          <w:u w:val="single"/>
          <w:lang w:val="nl-BE"/>
        </w:rPr>
        <w:t xml:space="preserve">Gegevensbescherming: verduidelijkingen van het </w:t>
      </w:r>
      <w:r w:rsidR="003A415F" w:rsidRPr="006E78FD">
        <w:rPr>
          <w:b/>
          <w:bCs/>
          <w:u w:val="single"/>
          <w:lang w:val="nl-BE"/>
        </w:rPr>
        <w:t xml:space="preserve">Europees Hof van Justitie </w:t>
      </w:r>
      <w:r w:rsidRPr="006E78FD">
        <w:rPr>
          <w:b/>
          <w:bCs/>
          <w:u w:val="single"/>
          <w:lang w:val="nl-BE"/>
        </w:rPr>
        <w:t>en de Belgische Gegevensbeschermingsautoriteit</w:t>
      </w:r>
    </w:p>
    <w:p w14:paraId="28E2818A" w14:textId="77777777" w:rsidR="003A415F" w:rsidRPr="006E78FD" w:rsidRDefault="003A415F" w:rsidP="002A0A18">
      <w:pPr>
        <w:pStyle w:val="Corpsdetexte"/>
        <w:jc w:val="both"/>
        <w:rPr>
          <w:b/>
          <w:bCs/>
          <w:lang w:val="nl-BE"/>
        </w:rPr>
      </w:pPr>
    </w:p>
    <w:p w14:paraId="6A5612D5" w14:textId="160B1DDB" w:rsidR="006C302E" w:rsidRPr="006E78FD" w:rsidRDefault="000A2FF3" w:rsidP="002A0A18">
      <w:pPr>
        <w:pStyle w:val="Corpsdetexte"/>
        <w:jc w:val="both"/>
        <w:rPr>
          <w:lang w:val="nl-BE"/>
        </w:rPr>
      </w:pPr>
      <w:r w:rsidRPr="006E78FD">
        <w:rPr>
          <w:lang w:val="nl-BE"/>
        </w:rPr>
        <w:t xml:space="preserve">Om de rechten die de AVG hem toekent te kunnen uitoefenen, moet iedereen voor zichzelf kunnen begrijpen welke van zijn gegevens worden gebruikt en voor welke doeleinden. </w:t>
      </w:r>
      <w:r w:rsidR="006C302E" w:rsidRPr="006E78FD">
        <w:rPr>
          <w:lang w:val="nl-BE"/>
        </w:rPr>
        <w:t xml:space="preserve">In </w:t>
      </w:r>
      <w:r w:rsidRPr="006E78FD">
        <w:rPr>
          <w:lang w:val="nl-BE"/>
        </w:rPr>
        <w:t xml:space="preserve">een </w:t>
      </w:r>
      <w:r w:rsidR="006C302E" w:rsidRPr="006E78FD">
        <w:rPr>
          <w:lang w:val="nl-BE"/>
        </w:rPr>
        <w:t>arrest van 7 mei 2009 (</w:t>
      </w:r>
      <w:hyperlink r:id="rId78" w:history="1">
        <w:r w:rsidR="006C302E" w:rsidRPr="006E78FD">
          <w:rPr>
            <w:rStyle w:val="Lienhypertexte"/>
            <w:lang w:val="nl-BE"/>
          </w:rPr>
          <w:t>zaak C-553/07,</w:t>
        </w:r>
      </w:hyperlink>
      <w:r w:rsidR="006C302E" w:rsidRPr="006E78FD">
        <w:rPr>
          <w:lang w:val="nl-BE"/>
        </w:rPr>
        <w:t xml:space="preserve"> §66) </w:t>
      </w:r>
      <w:r w:rsidRPr="006E78FD">
        <w:rPr>
          <w:lang w:val="nl-BE"/>
        </w:rPr>
        <w:t>oordeelt</w:t>
      </w:r>
      <w:r w:rsidR="006C302E" w:rsidRPr="006E78FD">
        <w:rPr>
          <w:lang w:val="nl-BE"/>
        </w:rPr>
        <w:t xml:space="preserve"> het Europees Hof van Justitie </w:t>
      </w:r>
      <w:r w:rsidRPr="006E78FD">
        <w:rPr>
          <w:lang w:val="nl-BE"/>
        </w:rPr>
        <w:t xml:space="preserve">dat </w:t>
      </w:r>
      <w:r w:rsidRPr="006E78FD">
        <w:rPr>
          <w:b/>
          <w:bCs/>
          <w:lang w:val="nl-BE"/>
        </w:rPr>
        <w:t xml:space="preserve">een </w:t>
      </w:r>
      <w:r w:rsidR="006C302E" w:rsidRPr="006E78FD">
        <w:rPr>
          <w:b/>
          <w:bCs/>
          <w:lang w:val="nl-BE"/>
        </w:rPr>
        <w:t xml:space="preserve">bewaartermijn van </w:t>
      </w:r>
      <w:r w:rsidRPr="006E78FD">
        <w:rPr>
          <w:lang w:val="nl-BE"/>
        </w:rPr>
        <w:t xml:space="preserve">zes </w:t>
      </w:r>
      <w:r w:rsidRPr="006E78FD">
        <w:rPr>
          <w:b/>
          <w:bCs/>
          <w:lang w:val="nl-BE"/>
        </w:rPr>
        <w:t xml:space="preserve">maanden </w:t>
      </w:r>
      <w:r w:rsidR="006C302E" w:rsidRPr="006E78FD">
        <w:rPr>
          <w:b/>
          <w:bCs/>
          <w:lang w:val="nl-BE"/>
        </w:rPr>
        <w:t xml:space="preserve">voor traceergegevens </w:t>
      </w:r>
      <w:r w:rsidRPr="006E78FD">
        <w:rPr>
          <w:b/>
          <w:bCs/>
          <w:lang w:val="nl-BE"/>
        </w:rPr>
        <w:t xml:space="preserve">niet voldoende is </w:t>
      </w:r>
      <w:r w:rsidRPr="006E78FD">
        <w:rPr>
          <w:lang w:val="nl-BE"/>
        </w:rPr>
        <w:t>en vraagt het om deze termijn te verlengen.</w:t>
      </w:r>
    </w:p>
    <w:p w14:paraId="3ABE4903" w14:textId="5EE71CCE" w:rsidR="00E62FF6" w:rsidRPr="006E78FD" w:rsidRDefault="009F5BAC" w:rsidP="002A0A18">
      <w:pPr>
        <w:pStyle w:val="Corpsdetexte"/>
        <w:jc w:val="both"/>
        <w:rPr>
          <w:lang w:val="nl-BE"/>
        </w:rPr>
      </w:pPr>
      <w:r w:rsidRPr="006E78FD">
        <w:rPr>
          <w:lang w:val="nl-BE"/>
        </w:rPr>
        <w:t xml:space="preserve">Ook vermeldenswaardig is de aanbeveling van de Belgische Gegevensbeschermingsautoriteit in haar </w:t>
      </w:r>
      <w:hyperlink r:id="rId79" w:history="1">
        <w:r w:rsidRPr="006E78FD">
          <w:rPr>
            <w:rStyle w:val="Lienhypertexte"/>
            <w:lang w:val="nl-BE"/>
          </w:rPr>
          <w:t>advies 203/2022</w:t>
        </w:r>
      </w:hyperlink>
      <w:r w:rsidRPr="006E78FD">
        <w:rPr>
          <w:lang w:val="nl-BE"/>
        </w:rPr>
        <w:t xml:space="preserve"> van 9 september 2022: de GBA herinnert er, op basis van het Europees Verdrag voor de Rechten van de Mens, aan dat </w:t>
      </w:r>
      <w:r w:rsidRPr="006E78FD">
        <w:rPr>
          <w:b/>
          <w:bCs/>
          <w:lang w:val="nl-BE"/>
        </w:rPr>
        <w:t>elke verwerking van persoonsgegevens voorspelbaar moet zijn</w:t>
      </w:r>
      <w:r w:rsidRPr="006E78FD">
        <w:rPr>
          <w:lang w:val="nl-BE"/>
        </w:rPr>
        <w:t>. "</w:t>
      </w:r>
      <w:r w:rsidRPr="006E78FD">
        <w:rPr>
          <w:i/>
          <w:iCs/>
          <w:lang w:val="nl-BE"/>
        </w:rPr>
        <w:t xml:space="preserve">Om willekeurige toepassing van [...] onderzoeks- en opsporingsmethoden te voorkomen, is het belangrijk dat de betrokkenen kunnen beoordelen in welke gevallen </w:t>
      </w:r>
      <w:r w:rsidRPr="006E78FD">
        <w:rPr>
          <w:lang w:val="nl-BE"/>
        </w:rPr>
        <w:t xml:space="preserve">datamining [het onderzoeken of doorzoeken van gegevens] </w:t>
      </w:r>
      <w:r w:rsidRPr="006E78FD">
        <w:rPr>
          <w:i/>
          <w:iCs/>
          <w:lang w:val="nl-BE"/>
        </w:rPr>
        <w:t>kan en zal worden gebruikt</w:t>
      </w:r>
      <w:r w:rsidRPr="006E78FD">
        <w:rPr>
          <w:lang w:val="nl-BE"/>
        </w:rPr>
        <w:t>" (lid 9).</w:t>
      </w:r>
    </w:p>
    <w:p w14:paraId="69126237" w14:textId="77777777" w:rsidR="00BC6EEF" w:rsidRPr="006E78FD" w:rsidRDefault="00BC6EEF" w:rsidP="002A0A18">
      <w:pPr>
        <w:pStyle w:val="Corpsdetexte"/>
        <w:jc w:val="both"/>
        <w:rPr>
          <w:lang w:val="nl-BE"/>
        </w:rPr>
      </w:pPr>
    </w:p>
    <w:p w14:paraId="4E893949" w14:textId="1F6020E5" w:rsidR="00BC6EEF" w:rsidRPr="006E78FD" w:rsidRDefault="00BC6EEF" w:rsidP="00BC6EEF">
      <w:pPr>
        <w:pStyle w:val="Corpsdetexte"/>
        <w:rPr>
          <w:b/>
          <w:bCs/>
          <w:u w:val="single"/>
          <w:lang w:val="nl-BE"/>
        </w:rPr>
      </w:pPr>
      <w:r w:rsidRPr="006E78FD">
        <w:rPr>
          <w:b/>
          <w:bCs/>
          <w:u w:val="single"/>
          <w:lang w:val="nl-BE"/>
        </w:rPr>
        <w:t>Geen gegevensbescherming zonder gegevensbeveiliging: de zogenaamde "NIS2"-wet</w:t>
      </w:r>
    </w:p>
    <w:p w14:paraId="01677F70" w14:textId="77777777" w:rsidR="00BC6EEF" w:rsidRPr="006E78FD" w:rsidRDefault="00BC6EEF" w:rsidP="00BC6EEF">
      <w:pPr>
        <w:pStyle w:val="Corpsdetexte"/>
        <w:rPr>
          <w:b/>
          <w:bCs/>
          <w:lang w:val="nl-BE"/>
        </w:rPr>
      </w:pPr>
    </w:p>
    <w:p w14:paraId="7A909DF6" w14:textId="131CD5FA" w:rsidR="00BC6EEF" w:rsidRPr="006E78FD" w:rsidRDefault="007752A1" w:rsidP="00BC6EEF">
      <w:pPr>
        <w:pStyle w:val="Corpsdetexte"/>
        <w:jc w:val="both"/>
        <w:rPr>
          <w:lang w:val="nl-BE"/>
        </w:rPr>
      </w:pPr>
      <w:r w:rsidRPr="006E78FD">
        <w:rPr>
          <w:lang w:val="nl-BE"/>
        </w:rPr>
        <w:t xml:space="preserve">Als essentiële aanvulling op de AVG </w:t>
      </w:r>
      <w:r w:rsidR="00BC6EEF" w:rsidRPr="006E78FD">
        <w:rPr>
          <w:lang w:val="nl-BE"/>
        </w:rPr>
        <w:t>heeft de wet "</w:t>
      </w:r>
      <w:r w:rsidR="00BC6EEF">
        <w:rPr>
          <w:rStyle w:val="Appelnotedebasdep"/>
        </w:rPr>
        <w:footnoteReference w:id="5"/>
      </w:r>
      <w:r w:rsidR="00BC6EEF" w:rsidRPr="006E78FD">
        <w:rPr>
          <w:lang w:val="nl-BE"/>
        </w:rPr>
        <w:t xml:space="preserve"> </w:t>
      </w:r>
      <w:r w:rsidRPr="006E78FD">
        <w:rPr>
          <w:lang w:val="nl-BE"/>
        </w:rPr>
        <w:t xml:space="preserve">" </w:t>
      </w:r>
      <w:r w:rsidR="00BC6EEF" w:rsidRPr="006E78FD">
        <w:rPr>
          <w:lang w:val="nl-BE"/>
        </w:rPr>
        <w:t xml:space="preserve">tot doel een </w:t>
      </w:r>
      <w:r w:rsidR="00BC6EEF" w:rsidRPr="006E78FD">
        <w:rPr>
          <w:b/>
          <w:bCs/>
          <w:lang w:val="nl-BE"/>
        </w:rPr>
        <w:t xml:space="preserve">hoog niveau van cyberbeveiliging </w:t>
      </w:r>
      <w:r w:rsidR="00BC6EEF" w:rsidRPr="006E78FD">
        <w:rPr>
          <w:lang w:val="nl-BE"/>
        </w:rPr>
        <w:t xml:space="preserve">tot stand te brengen, </w:t>
      </w:r>
      <w:r w:rsidR="00BC6EEF" w:rsidRPr="006E78FD">
        <w:rPr>
          <w:b/>
          <w:bCs/>
          <w:lang w:val="nl-BE"/>
        </w:rPr>
        <w:t xml:space="preserve">het beheer van risico's en incidenten te versterken </w:t>
      </w:r>
      <w:r w:rsidR="00BC6EEF" w:rsidRPr="006E78FD">
        <w:rPr>
          <w:lang w:val="nl-BE"/>
        </w:rPr>
        <w:t xml:space="preserve">en toezicht te houden op entiteiten die essentiële diensten verlenen. De wet beoogt ook het coördineren van het overheidsbeleid op het gebied van cyberbeveiliging. Het </w:t>
      </w:r>
      <w:r w:rsidR="00BC6EEF" w:rsidRPr="006E78FD">
        <w:rPr>
          <w:b/>
          <w:bCs/>
          <w:lang w:val="nl-BE"/>
        </w:rPr>
        <w:t xml:space="preserve">Centrum voor Cyberbeveiliging België </w:t>
      </w:r>
      <w:r w:rsidR="00BC6EEF" w:rsidRPr="006E78FD">
        <w:rPr>
          <w:lang w:val="nl-BE"/>
        </w:rPr>
        <w:t>(CCB) is aangewezen als nationale cyberbeveiligingsautoriteit.</w:t>
      </w:r>
    </w:p>
    <w:p w14:paraId="1908E201" w14:textId="77777777" w:rsidR="00BC6EEF" w:rsidRDefault="00BC6EEF" w:rsidP="00BC6EEF">
      <w:pPr>
        <w:pStyle w:val="Corpsdetexte"/>
        <w:jc w:val="both"/>
      </w:pPr>
      <w:r w:rsidRPr="006E78FD">
        <w:rPr>
          <w:lang w:val="nl-BE"/>
        </w:rPr>
        <w:t xml:space="preserve">Als entiteiten die essentiële diensten verlenen en als zeer kritieke sectoren worden onder meer </w:t>
      </w:r>
      <w:r w:rsidRPr="006E78FD">
        <w:rPr>
          <w:b/>
          <w:bCs/>
          <w:lang w:val="nl-BE"/>
        </w:rPr>
        <w:t>gezondheidszorg</w:t>
      </w:r>
      <w:r w:rsidRPr="006E78FD">
        <w:rPr>
          <w:lang w:val="nl-BE"/>
        </w:rPr>
        <w:t xml:space="preserve">, digitale infrastructuur, ICT-dienstverlening en overheidsdiensten beschouwd. </w:t>
      </w:r>
      <w:proofErr w:type="spellStart"/>
      <w:r>
        <w:t>Deze</w:t>
      </w:r>
      <w:proofErr w:type="spellEnd"/>
      <w:r>
        <w:t xml:space="preserve"> </w:t>
      </w:r>
      <w:proofErr w:type="spellStart"/>
      <w:r>
        <w:t>entiteiten</w:t>
      </w:r>
      <w:proofErr w:type="spellEnd"/>
      <w:r>
        <w:t xml:space="preserve"> </w:t>
      </w:r>
      <w:proofErr w:type="spellStart"/>
      <w:r>
        <w:t>zijn</w:t>
      </w:r>
      <w:proofErr w:type="spellEnd"/>
      <w:r>
        <w:t xml:space="preserve"> </w:t>
      </w:r>
      <w:proofErr w:type="spellStart"/>
      <w:r>
        <w:t>verplicht</w:t>
      </w:r>
      <w:proofErr w:type="spellEnd"/>
      <w:r>
        <w:t xml:space="preserve"> om:</w:t>
      </w:r>
    </w:p>
    <w:p w14:paraId="04D2F425" w14:textId="77777777" w:rsidR="00BC6EEF" w:rsidRPr="006E78FD" w:rsidRDefault="00BC6EEF" w:rsidP="00BC6EEF">
      <w:pPr>
        <w:pStyle w:val="Corpsdetexte"/>
        <w:numPr>
          <w:ilvl w:val="0"/>
          <w:numId w:val="25"/>
        </w:numPr>
        <w:jc w:val="both"/>
        <w:rPr>
          <w:lang w:val="nl-BE"/>
        </w:rPr>
      </w:pPr>
      <w:r w:rsidRPr="006E78FD">
        <w:rPr>
          <w:b/>
          <w:bCs/>
          <w:lang w:val="nl-BE"/>
        </w:rPr>
        <w:t xml:space="preserve">zich te registreren </w:t>
      </w:r>
      <w:r w:rsidRPr="006E78FD">
        <w:rPr>
          <w:lang w:val="nl-BE"/>
        </w:rPr>
        <w:t>bij het CCB</w:t>
      </w:r>
    </w:p>
    <w:p w14:paraId="2BECD043" w14:textId="77777777" w:rsidR="00BC6EEF" w:rsidRDefault="00BC6EEF" w:rsidP="00BC6EEF">
      <w:pPr>
        <w:pStyle w:val="Corpsdetexte"/>
        <w:numPr>
          <w:ilvl w:val="0"/>
          <w:numId w:val="25"/>
        </w:numPr>
        <w:jc w:val="both"/>
      </w:pPr>
      <w:proofErr w:type="spellStart"/>
      <w:r>
        <w:t>passende</w:t>
      </w:r>
      <w:proofErr w:type="spellEnd"/>
      <w:r>
        <w:t xml:space="preserve"> </w:t>
      </w:r>
      <w:proofErr w:type="spellStart"/>
      <w:r w:rsidRPr="00BB0C8F">
        <w:rPr>
          <w:b/>
          <w:bCs/>
        </w:rPr>
        <w:t>cyberbeveiligingsmaatregelen</w:t>
      </w:r>
      <w:proofErr w:type="spellEnd"/>
      <w:r>
        <w:t xml:space="preserve"> te </w:t>
      </w:r>
      <w:proofErr w:type="spellStart"/>
      <w:r>
        <w:t>nemen</w:t>
      </w:r>
      <w:proofErr w:type="spellEnd"/>
    </w:p>
    <w:p w14:paraId="36FE633F" w14:textId="77777777" w:rsidR="00BC6EEF" w:rsidRPr="006E78FD" w:rsidRDefault="00BC6EEF" w:rsidP="00BC6EEF">
      <w:pPr>
        <w:pStyle w:val="Corpsdetexte"/>
        <w:numPr>
          <w:ilvl w:val="0"/>
          <w:numId w:val="25"/>
        </w:numPr>
        <w:jc w:val="both"/>
        <w:rPr>
          <w:lang w:val="nl-BE"/>
        </w:rPr>
      </w:pPr>
      <w:r w:rsidRPr="006E78FD">
        <w:rPr>
          <w:lang w:val="nl-BE"/>
        </w:rPr>
        <w:t xml:space="preserve">Het CCB op de hoogte te brengen van belangrijke </w:t>
      </w:r>
      <w:r w:rsidRPr="006E78FD">
        <w:rPr>
          <w:b/>
          <w:bCs/>
          <w:lang w:val="nl-BE"/>
        </w:rPr>
        <w:t>cyberincidenten</w:t>
      </w:r>
    </w:p>
    <w:p w14:paraId="23638071" w14:textId="4BD92928" w:rsidR="007752A1" w:rsidRPr="006E78FD" w:rsidRDefault="007752A1" w:rsidP="00BC6EEF">
      <w:pPr>
        <w:pStyle w:val="Corpsdetexte"/>
        <w:numPr>
          <w:ilvl w:val="0"/>
          <w:numId w:val="25"/>
        </w:numPr>
        <w:jc w:val="both"/>
        <w:rPr>
          <w:lang w:val="nl-BE"/>
        </w:rPr>
      </w:pPr>
      <w:r w:rsidRPr="006E78FD">
        <w:rPr>
          <w:b/>
          <w:bCs/>
          <w:lang w:val="nl-BE"/>
        </w:rPr>
        <w:t>Regelmatig conformiteitsbeoordelingen</w:t>
      </w:r>
      <w:r w:rsidRPr="006E78FD">
        <w:rPr>
          <w:lang w:val="nl-BE"/>
        </w:rPr>
        <w:t xml:space="preserve"> uit te voeren, die worden gecontroleerd door een conformiteitscontrole-instantie.</w:t>
      </w:r>
    </w:p>
    <w:p w14:paraId="4735F53D" w14:textId="4743360F" w:rsidR="00BC6EEF" w:rsidRPr="006E78FD" w:rsidRDefault="007752A1" w:rsidP="00BC6EEF">
      <w:pPr>
        <w:pStyle w:val="Corpsdetexte"/>
        <w:jc w:val="both"/>
        <w:rPr>
          <w:lang w:val="nl-BE"/>
        </w:rPr>
      </w:pPr>
      <w:commentRangeStart w:id="86"/>
      <w:r w:rsidRPr="006E78FD">
        <w:rPr>
          <w:lang w:val="nl-BE"/>
        </w:rPr>
        <w:lastRenderedPageBreak/>
        <w:t>Alle andere entiteiten waarvan de diensten als niet-essentieel worden beschouwd, vallen buiten het toepassingsgebied van de wet.</w:t>
      </w:r>
      <w:commentRangeEnd w:id="86"/>
      <w:r>
        <w:rPr>
          <w:rStyle w:val="Marquedecommentaire"/>
        </w:rPr>
        <w:commentReference w:id="86"/>
      </w:r>
    </w:p>
    <w:p w14:paraId="343B05D3" w14:textId="72B3F0DA" w:rsidR="521AB255" w:rsidRPr="006E78FD" w:rsidRDefault="521AB255" w:rsidP="521AB255">
      <w:pPr>
        <w:pStyle w:val="Corpsdetexte"/>
        <w:jc w:val="both"/>
        <w:rPr>
          <w:b/>
          <w:bCs/>
          <w:u w:val="single"/>
          <w:lang w:val="nl-BE"/>
        </w:rPr>
      </w:pPr>
    </w:p>
    <w:p w14:paraId="309E2CD3" w14:textId="79BA433D" w:rsidR="009F5BAC" w:rsidRPr="006E78FD" w:rsidRDefault="009F5BAC" w:rsidP="009F5BAC">
      <w:pPr>
        <w:pStyle w:val="Corpsdetexte"/>
        <w:rPr>
          <w:b/>
          <w:bCs/>
          <w:u w:val="single"/>
          <w:lang w:val="nl-BE"/>
        </w:rPr>
      </w:pPr>
      <w:r w:rsidRPr="006E78FD">
        <w:rPr>
          <w:b/>
          <w:bCs/>
          <w:u w:val="single"/>
          <w:lang w:val="nl-BE"/>
        </w:rPr>
        <w:t>De antidiscriminatiewet</w:t>
      </w:r>
    </w:p>
    <w:p w14:paraId="3F2A78EA" w14:textId="77777777" w:rsidR="009F5BAC" w:rsidRPr="006E78FD" w:rsidRDefault="009F5BAC" w:rsidP="009F5BAC">
      <w:pPr>
        <w:pStyle w:val="Corpsdetexte"/>
        <w:rPr>
          <w:b/>
          <w:bCs/>
          <w:lang w:val="nl-BE"/>
        </w:rPr>
      </w:pPr>
    </w:p>
    <w:p w14:paraId="5B6D6FD0" w14:textId="731A5F4F" w:rsidR="009F5BAC" w:rsidRDefault="009F5BAC" w:rsidP="009F5BAC">
      <w:pPr>
        <w:pStyle w:val="Corpsdetexte"/>
        <w:jc w:val="both"/>
      </w:pPr>
      <w:r w:rsidRPr="006E78FD">
        <w:rPr>
          <w:lang w:val="nl-BE"/>
        </w:rPr>
        <w:t xml:space="preserve">Deze wet van 10 mei 2007 heeft tot doel bepaalde vormen van discriminatie te bestrijden. Ze is onder meer van toepassing op de </w:t>
      </w:r>
      <w:r w:rsidRPr="006E78FD">
        <w:rPr>
          <w:b/>
          <w:bCs/>
          <w:lang w:val="nl-BE"/>
        </w:rPr>
        <w:t>levering van goederen en diensten die aan het publiek ter beschikking worden gesteld</w:t>
      </w:r>
      <w:r w:rsidRPr="006E78FD">
        <w:rPr>
          <w:lang w:val="nl-BE"/>
        </w:rPr>
        <w:t xml:space="preserve">. De wet verbiedt elke vorm van discriminatie op grond van onder meer leeftijd, seksuele geaardheid, </w:t>
      </w:r>
      <w:r w:rsidRPr="006E78FD">
        <w:rPr>
          <w:b/>
          <w:bCs/>
          <w:lang w:val="nl-BE"/>
        </w:rPr>
        <w:t>gezondheidstoestand, handicap, fysieke of genetische kenmerken</w:t>
      </w:r>
      <w:r w:rsidRPr="006E78FD">
        <w:rPr>
          <w:lang w:val="nl-BE"/>
        </w:rPr>
        <w:t xml:space="preserve">, die "beschermde criteria" vormen: elke vorm van discriminatie op basis van een of meer van deze criteria kan aanleiding geven tot een veroordeling. </w:t>
      </w:r>
      <w:proofErr w:type="spellStart"/>
      <w:r>
        <w:t>Bovendien</w:t>
      </w:r>
      <w:proofErr w:type="spellEnd"/>
      <w:r>
        <w:t xml:space="preserve"> </w:t>
      </w:r>
      <w:proofErr w:type="spellStart"/>
      <w:r>
        <w:t>erkent</w:t>
      </w:r>
      <w:proofErr w:type="spellEnd"/>
      <w:r>
        <w:t xml:space="preserve"> de </w:t>
      </w:r>
      <w:proofErr w:type="spellStart"/>
      <w:r>
        <w:t>wet</w:t>
      </w:r>
      <w:proofErr w:type="spellEnd"/>
      <w:r>
        <w:t xml:space="preserve"> </w:t>
      </w:r>
      <w:proofErr w:type="spellStart"/>
      <w:r>
        <w:t>verschillende</w:t>
      </w:r>
      <w:proofErr w:type="spellEnd"/>
      <w:r>
        <w:t xml:space="preserve"> </w:t>
      </w:r>
      <w:proofErr w:type="spellStart"/>
      <w:r>
        <w:t>vormen</w:t>
      </w:r>
      <w:proofErr w:type="spellEnd"/>
      <w:r>
        <w:t xml:space="preserve"> van </w:t>
      </w:r>
      <w:proofErr w:type="spellStart"/>
      <w:r>
        <w:t>discriminatie</w:t>
      </w:r>
      <w:proofErr w:type="spellEnd"/>
      <w:r>
        <w:t xml:space="preserve">: </w:t>
      </w:r>
    </w:p>
    <w:p w14:paraId="1067715B" w14:textId="77777777" w:rsidR="009F5BAC" w:rsidRPr="006E78FD" w:rsidRDefault="009F5BAC" w:rsidP="009F5BAC">
      <w:pPr>
        <w:pStyle w:val="Corpsdetexte"/>
        <w:numPr>
          <w:ilvl w:val="0"/>
          <w:numId w:val="24"/>
        </w:numPr>
        <w:jc w:val="both"/>
        <w:rPr>
          <w:lang w:val="nl-BE"/>
        </w:rPr>
      </w:pPr>
      <w:r w:rsidRPr="006E78FD">
        <w:rPr>
          <w:b/>
          <w:bCs/>
          <w:lang w:val="nl-BE"/>
        </w:rPr>
        <w:t xml:space="preserve">Directe discriminatie </w:t>
      </w:r>
      <w:r w:rsidRPr="006E78FD">
        <w:rPr>
          <w:lang w:val="nl-BE"/>
        </w:rPr>
        <w:t>wanneer een persoon minder gunstig wordt behandeld dan een ander op grond van een of meer van de beschermde criteria</w:t>
      </w:r>
    </w:p>
    <w:p w14:paraId="6CADBE55" w14:textId="4344D30C" w:rsidR="009F5BAC" w:rsidRPr="006E78FD" w:rsidRDefault="009F5BAC" w:rsidP="00872079">
      <w:pPr>
        <w:pStyle w:val="Corpsdetexte"/>
        <w:numPr>
          <w:ilvl w:val="0"/>
          <w:numId w:val="24"/>
        </w:numPr>
        <w:jc w:val="both"/>
        <w:rPr>
          <w:lang w:val="nl-BE"/>
        </w:rPr>
      </w:pPr>
      <w:r w:rsidRPr="006E78FD">
        <w:rPr>
          <w:b/>
          <w:bCs/>
          <w:lang w:val="nl-BE"/>
        </w:rPr>
        <w:t xml:space="preserve">Indirecte discriminatie </w:t>
      </w:r>
      <w:r w:rsidRPr="006E78FD">
        <w:rPr>
          <w:lang w:val="nl-BE"/>
        </w:rPr>
        <w:t>wanneer een ogenschijnlijk neutrale bepaling een nadeel kan opleveren voor personen die worden gekenmerkt door een of meer van de beschermde criteria</w:t>
      </w:r>
    </w:p>
    <w:p w14:paraId="606BC148" w14:textId="77777777" w:rsidR="009F5BAC" w:rsidRPr="006E78FD" w:rsidRDefault="009F5BAC" w:rsidP="009F5BAC">
      <w:pPr>
        <w:pStyle w:val="Corpsdetexte"/>
        <w:numPr>
          <w:ilvl w:val="0"/>
          <w:numId w:val="24"/>
        </w:numPr>
        <w:jc w:val="both"/>
        <w:rPr>
          <w:lang w:val="nl-BE"/>
        </w:rPr>
      </w:pPr>
      <w:r w:rsidRPr="006E78FD">
        <w:rPr>
          <w:b/>
          <w:bCs/>
          <w:lang w:val="nl-BE"/>
        </w:rPr>
        <w:t xml:space="preserve">Het bevel om </w:t>
      </w:r>
      <w:r w:rsidRPr="006E78FD">
        <w:rPr>
          <w:lang w:val="nl-BE"/>
        </w:rPr>
        <w:t xml:space="preserve">een persoon, een groep of een gemeenschap </w:t>
      </w:r>
      <w:r w:rsidRPr="006E78FD">
        <w:rPr>
          <w:b/>
          <w:bCs/>
          <w:lang w:val="nl-BE"/>
        </w:rPr>
        <w:t xml:space="preserve">te discrimineren </w:t>
      </w:r>
      <w:r w:rsidRPr="006E78FD">
        <w:rPr>
          <w:lang w:val="nl-BE"/>
        </w:rPr>
        <w:t>op basis van een of meer beschermde criteria</w:t>
      </w:r>
    </w:p>
    <w:p w14:paraId="20E2D17B" w14:textId="77777777" w:rsidR="009F5BAC" w:rsidRPr="006E78FD" w:rsidRDefault="009F5BAC" w:rsidP="009F5BAC">
      <w:pPr>
        <w:pStyle w:val="Corpsdetexte"/>
        <w:numPr>
          <w:ilvl w:val="0"/>
          <w:numId w:val="24"/>
        </w:numPr>
        <w:jc w:val="both"/>
        <w:rPr>
          <w:lang w:val="nl-BE"/>
        </w:rPr>
      </w:pPr>
      <w:r w:rsidRPr="006E78FD">
        <w:rPr>
          <w:b/>
          <w:bCs/>
          <w:lang w:val="nl-BE"/>
        </w:rPr>
        <w:t>Intimidatie</w:t>
      </w:r>
      <w:r w:rsidRPr="006E78FD">
        <w:rPr>
          <w:lang w:val="nl-BE"/>
        </w:rPr>
        <w:t>, dat wil zeggen elk gedrag dat verband houdt met een of meer beschermde criteria, dat de waardigheid van de persoon aantast en een intimiderende, vijandige, vernederende, beledigende of kwetsende omgeving creëert.</w:t>
      </w:r>
    </w:p>
    <w:p w14:paraId="4E1E5809" w14:textId="172E0AA9" w:rsidR="009F5BAC" w:rsidRPr="006E78FD" w:rsidRDefault="009F5BAC" w:rsidP="009F5BAC">
      <w:pPr>
        <w:pStyle w:val="Corpsdetexte"/>
        <w:jc w:val="both"/>
        <w:rPr>
          <w:lang w:val="nl-BE"/>
        </w:rPr>
      </w:pPr>
      <w:r w:rsidRPr="006E78FD">
        <w:rPr>
          <w:lang w:val="nl-BE"/>
        </w:rPr>
        <w:t xml:space="preserve">In geval van discriminatie </w:t>
      </w:r>
      <w:r w:rsidR="00B737FA" w:rsidRPr="006E78FD">
        <w:rPr>
          <w:lang w:val="nl-BE"/>
        </w:rPr>
        <w:t xml:space="preserve">bepaalt </w:t>
      </w:r>
      <w:r w:rsidRPr="006E78FD">
        <w:rPr>
          <w:lang w:val="nl-BE"/>
        </w:rPr>
        <w:t xml:space="preserve">de </w:t>
      </w:r>
      <w:r w:rsidR="00B737FA" w:rsidRPr="006E78FD">
        <w:rPr>
          <w:lang w:val="nl-BE"/>
        </w:rPr>
        <w:t xml:space="preserve">wet dat het </w:t>
      </w:r>
      <w:r w:rsidRPr="006E78FD">
        <w:rPr>
          <w:lang w:val="nl-BE"/>
        </w:rPr>
        <w:t xml:space="preserve">slachtoffer </w:t>
      </w:r>
      <w:r w:rsidRPr="006E78FD">
        <w:rPr>
          <w:b/>
          <w:bCs/>
          <w:lang w:val="nl-BE"/>
        </w:rPr>
        <w:t xml:space="preserve">schadevergoeding </w:t>
      </w:r>
      <w:r w:rsidRPr="006E78FD">
        <w:rPr>
          <w:lang w:val="nl-BE"/>
        </w:rPr>
        <w:t xml:space="preserve">kan eisen of een </w:t>
      </w:r>
      <w:r w:rsidRPr="006E78FD">
        <w:rPr>
          <w:b/>
          <w:bCs/>
          <w:lang w:val="nl-BE"/>
        </w:rPr>
        <w:t xml:space="preserve">vordering tot staking </w:t>
      </w:r>
      <w:r w:rsidRPr="006E78FD">
        <w:rPr>
          <w:lang w:val="nl-BE"/>
        </w:rPr>
        <w:t xml:space="preserve">kan instellen. In het laatste geval kan het slachtoffer aanspraak maken op een forfaitaire schadevergoeding. </w:t>
      </w:r>
      <w:r w:rsidRPr="006E78FD">
        <w:rPr>
          <w:b/>
          <w:bCs/>
          <w:lang w:val="nl-BE"/>
        </w:rPr>
        <w:t xml:space="preserve">De bewijslast rust op de beklaagde. </w:t>
      </w:r>
      <w:r w:rsidRPr="006E78FD">
        <w:rPr>
          <w:lang w:val="nl-BE"/>
        </w:rPr>
        <w:t xml:space="preserve">Het slachtoffer moet echter concrete elementen aanvoeren om de gegrondheid van zijn klacht te staven. Het slachtoffer van discriminatie kan zijn situatie melden bij een wettelijk erkende instantie, zoals UNIA, die hem zal helpen bij het opstellen van zijn dossier. </w:t>
      </w:r>
    </w:p>
    <w:p w14:paraId="4FA6DEB1" w14:textId="7D242530" w:rsidR="009F5BAC" w:rsidRPr="006E78FD" w:rsidRDefault="009F5BAC" w:rsidP="009F5BAC">
      <w:pPr>
        <w:pStyle w:val="Corpsdetexte"/>
        <w:jc w:val="both"/>
        <w:rPr>
          <w:lang w:val="nl-BE"/>
        </w:rPr>
      </w:pPr>
      <w:r w:rsidRPr="006E78FD">
        <w:rPr>
          <w:lang w:val="nl-BE"/>
        </w:rPr>
        <w:t>De Gemeenschappen en Gewesten kunnen in het kader van hun bevoegdheden ook decreten of verordeningen uitvaardigen op het gebied van discriminatie.</w:t>
      </w:r>
    </w:p>
    <w:p w14:paraId="48FDA2EA" w14:textId="6EDD4237" w:rsidR="00872079" w:rsidRPr="006E78FD" w:rsidRDefault="00872079" w:rsidP="009F5BAC">
      <w:pPr>
        <w:pStyle w:val="Corpsdetexte"/>
        <w:jc w:val="both"/>
        <w:rPr>
          <w:lang w:val="nl-BE"/>
        </w:rPr>
      </w:pPr>
      <w:r w:rsidRPr="006E78FD">
        <w:rPr>
          <w:lang w:val="nl-BE"/>
        </w:rPr>
        <w:t xml:space="preserve">In 2023 werd de oude wet aangevuld met een nieuwe wet, die voortaan ook </w:t>
      </w:r>
      <w:r w:rsidRPr="006E78FD">
        <w:rPr>
          <w:b/>
          <w:bCs/>
          <w:lang w:val="nl-BE"/>
        </w:rPr>
        <w:t xml:space="preserve">discriminatie door associatie </w:t>
      </w:r>
      <w:r w:rsidRPr="006E78FD">
        <w:rPr>
          <w:lang w:val="nl-BE"/>
        </w:rPr>
        <w:t>erkent</w:t>
      </w:r>
      <w:r w:rsidRPr="006E78FD">
        <w:rPr>
          <w:b/>
          <w:bCs/>
          <w:lang w:val="nl-BE"/>
        </w:rPr>
        <w:t xml:space="preserve">, </w:t>
      </w:r>
      <w:r w:rsidRPr="006E78FD">
        <w:rPr>
          <w:lang w:val="nl-BE"/>
        </w:rPr>
        <w:t xml:space="preserve">wanneer een persoon minder gunstig wordt behandeld omdat ten onrechte wordt aangenomen dat hij of zij onder een of meer beschermde criteria valt, evenals </w:t>
      </w:r>
      <w:r w:rsidRPr="006E78FD">
        <w:rPr>
          <w:b/>
          <w:bCs/>
          <w:lang w:val="nl-BE"/>
        </w:rPr>
        <w:t xml:space="preserve">meervoudige discriminatie </w:t>
      </w:r>
      <w:r w:rsidR="00535F55" w:rsidRPr="006E78FD">
        <w:rPr>
          <w:lang w:val="nl-BE"/>
        </w:rPr>
        <w:t>op basis van meerdere beschermde criteria tegelijk. De schadevergoedingen zijn verhoogd en bedragen nu tussen de</w:t>
      </w:r>
      <w:r w:rsidR="00926184" w:rsidRPr="006E78FD">
        <w:rPr>
          <w:lang w:val="nl-BE"/>
        </w:rPr>
        <w:t xml:space="preserve"> 2000 </w:t>
      </w:r>
      <w:r w:rsidR="00535F55" w:rsidRPr="006E78FD">
        <w:rPr>
          <w:lang w:val="nl-BE"/>
        </w:rPr>
        <w:t>en</w:t>
      </w:r>
      <w:r w:rsidR="00926184" w:rsidRPr="006E78FD">
        <w:rPr>
          <w:lang w:val="nl-BE"/>
        </w:rPr>
        <w:t xml:space="preserve"> 4000 </w:t>
      </w:r>
      <w:r w:rsidR="00535F55" w:rsidRPr="006E78FD">
        <w:rPr>
          <w:lang w:val="nl-BE"/>
        </w:rPr>
        <w:t xml:space="preserve">euro. </w:t>
      </w:r>
    </w:p>
    <w:p w14:paraId="05A46565" w14:textId="77777777" w:rsidR="00535F55" w:rsidRPr="006E78FD" w:rsidRDefault="00535F55" w:rsidP="009F5BAC">
      <w:pPr>
        <w:pStyle w:val="Corpsdetexte"/>
        <w:jc w:val="both"/>
        <w:rPr>
          <w:lang w:val="nl-BE"/>
        </w:rPr>
      </w:pPr>
    </w:p>
    <w:p w14:paraId="3C67BCF6" w14:textId="686C3182" w:rsidR="00337912" w:rsidRPr="006E78FD" w:rsidRDefault="00A75B4A" w:rsidP="00D53B8B">
      <w:pPr>
        <w:pStyle w:val="Corpsdetexte"/>
        <w:jc w:val="both"/>
        <w:rPr>
          <w:b/>
          <w:bCs/>
          <w:u w:val="single"/>
          <w:lang w:val="nl-BE"/>
        </w:rPr>
      </w:pPr>
      <w:r w:rsidRPr="006E78FD">
        <w:rPr>
          <w:b/>
          <w:bCs/>
          <w:u w:val="single"/>
          <w:lang w:val="nl-BE"/>
        </w:rPr>
        <w:t xml:space="preserve">De wet op </w:t>
      </w:r>
      <w:r w:rsidR="3743B06F" w:rsidRPr="006E78FD">
        <w:rPr>
          <w:b/>
          <w:bCs/>
          <w:u w:val="single"/>
          <w:lang w:val="nl-BE"/>
        </w:rPr>
        <w:t>de rechten van de patiënt</w:t>
      </w:r>
    </w:p>
    <w:p w14:paraId="38A23227" w14:textId="77777777" w:rsidR="00ED008D" w:rsidRPr="006E78FD" w:rsidRDefault="00ED008D">
      <w:pPr>
        <w:pStyle w:val="Corpsdetexte"/>
        <w:rPr>
          <w:lang w:val="nl-BE"/>
        </w:rPr>
      </w:pPr>
    </w:p>
    <w:p w14:paraId="6215B945" w14:textId="32EDDFF3" w:rsidR="00642BA6" w:rsidRPr="006E78FD" w:rsidRDefault="3743B06F" w:rsidP="002A0A18">
      <w:pPr>
        <w:pStyle w:val="Corpsdetexte"/>
        <w:jc w:val="both"/>
        <w:rPr>
          <w:lang w:val="nl-BE"/>
        </w:rPr>
      </w:pPr>
      <w:r w:rsidRPr="006E78FD">
        <w:rPr>
          <w:lang w:val="nl-BE"/>
        </w:rPr>
        <w:t>In</w:t>
      </w:r>
      <w:r w:rsidR="6C0AA80B" w:rsidRPr="006E78FD">
        <w:rPr>
          <w:lang w:val="nl-BE"/>
        </w:rPr>
        <w:t xml:space="preserve"> 2002 heeft België een wet aangenomen die de rechten van de patiënt ten opzichte van de zorgverlener vastlegt. Deze wet werd gewijzigd door de wet van 6 februari 2024</w:t>
      </w:r>
      <w:r w:rsidR="636AB37E" w:rsidRPr="006E78FD">
        <w:rPr>
          <w:lang w:val="nl-BE"/>
        </w:rPr>
        <w:t xml:space="preserve">, </w:t>
      </w:r>
      <w:r w:rsidR="6C0AA80B" w:rsidRPr="006E78FD">
        <w:rPr>
          <w:lang w:val="nl-BE"/>
        </w:rPr>
        <w:t xml:space="preserve">die nieuwe bepalingen op het gebied van gezondheidszorg invoert en elementen van de wet van 2019 betreffende de kwaliteit van de zorg integreert. De wet van 2024 is meer gericht op het belang van de patiënt en benadrukt dat </w:t>
      </w:r>
      <w:r w:rsidR="6C0AA80B" w:rsidRPr="006E78FD">
        <w:rPr>
          <w:b/>
          <w:bCs/>
          <w:lang w:val="nl-BE"/>
        </w:rPr>
        <w:t>rekening moet worden gehouden met de levensdoelen</w:t>
      </w:r>
      <w:r w:rsidR="49ECC3C2" w:rsidRPr="006E78FD">
        <w:rPr>
          <w:b/>
          <w:bCs/>
          <w:lang w:val="nl-BE"/>
        </w:rPr>
        <w:t xml:space="preserve">, </w:t>
      </w:r>
      <w:r w:rsidR="6C0AA80B" w:rsidRPr="006E78FD">
        <w:rPr>
          <w:b/>
          <w:bCs/>
          <w:lang w:val="nl-BE"/>
        </w:rPr>
        <w:t>voorkeuren en waarden van de</w:t>
      </w:r>
      <w:r w:rsidR="49ECC3C2" w:rsidRPr="006E78FD">
        <w:rPr>
          <w:b/>
          <w:bCs/>
          <w:lang w:val="nl-BE"/>
        </w:rPr>
        <w:t xml:space="preserve"> patiënt</w:t>
      </w:r>
      <w:r w:rsidR="6C0AA80B" w:rsidRPr="006E78FD">
        <w:rPr>
          <w:b/>
          <w:bCs/>
          <w:lang w:val="nl-BE"/>
        </w:rPr>
        <w:t xml:space="preserve">. </w:t>
      </w:r>
      <w:r w:rsidR="6C0AA80B" w:rsidRPr="006E78FD">
        <w:rPr>
          <w:lang w:val="nl-BE"/>
        </w:rPr>
        <w:t xml:space="preserve">De wet voorziet ook in ondersteuningsmogelijkheden voor de patiënt, hetzij </w:t>
      </w:r>
      <w:r w:rsidR="29090B09" w:rsidRPr="006E78FD">
        <w:rPr>
          <w:lang w:val="nl-BE"/>
        </w:rPr>
        <w:t xml:space="preserve">door een </w:t>
      </w:r>
      <w:r w:rsidR="6C0AA80B" w:rsidRPr="006E78FD">
        <w:rPr>
          <w:b/>
          <w:bCs/>
          <w:lang w:val="nl-BE"/>
        </w:rPr>
        <w:t>vertrouwenspersoon</w:t>
      </w:r>
      <w:r w:rsidR="6C0AA80B" w:rsidRPr="006E78FD">
        <w:rPr>
          <w:lang w:val="nl-BE"/>
        </w:rPr>
        <w:t xml:space="preserve">, hetzij </w:t>
      </w:r>
      <w:r w:rsidR="29090B09" w:rsidRPr="006E78FD">
        <w:rPr>
          <w:lang w:val="nl-BE"/>
        </w:rPr>
        <w:t xml:space="preserve">door een </w:t>
      </w:r>
      <w:r w:rsidR="6C0AA80B" w:rsidRPr="006E78FD">
        <w:rPr>
          <w:b/>
          <w:bCs/>
          <w:lang w:val="nl-BE"/>
        </w:rPr>
        <w:t xml:space="preserve">vertegenwoordiger </w:t>
      </w:r>
      <w:r w:rsidR="29090B09" w:rsidRPr="006E78FD">
        <w:rPr>
          <w:lang w:val="nl-BE"/>
        </w:rPr>
        <w:t xml:space="preserve">indien de patiënt </w:t>
      </w:r>
      <w:r w:rsidR="6C0AA80B" w:rsidRPr="006E78FD">
        <w:rPr>
          <w:lang w:val="nl-BE"/>
        </w:rPr>
        <w:t>niet in staat</w:t>
      </w:r>
      <w:r w:rsidR="29090B09" w:rsidRPr="006E78FD">
        <w:rPr>
          <w:lang w:val="nl-BE"/>
        </w:rPr>
        <w:t xml:space="preserve"> is om zelf</w:t>
      </w:r>
      <w:r w:rsidR="6C0AA80B" w:rsidRPr="006E78FD">
        <w:rPr>
          <w:lang w:val="nl-BE"/>
        </w:rPr>
        <w:t xml:space="preserve"> zijn rechten uit te oefenen</w:t>
      </w:r>
      <w:r w:rsidR="29090B09" w:rsidRPr="006E78FD">
        <w:rPr>
          <w:lang w:val="nl-BE"/>
        </w:rPr>
        <w:t xml:space="preserve">.  </w:t>
      </w:r>
      <w:r w:rsidR="6C0AA80B" w:rsidRPr="006E78FD">
        <w:rPr>
          <w:lang w:val="nl-BE"/>
        </w:rPr>
        <w:t xml:space="preserve">De filosofie achter de wet is gericht op het tot stand brengen </w:t>
      </w:r>
      <w:r w:rsidR="6C0AA80B" w:rsidRPr="006E78FD">
        <w:rPr>
          <w:b/>
          <w:bCs/>
          <w:highlight w:val="magenta"/>
          <w:lang w:val="nl-BE"/>
          <w:rPrChange w:id="87" w:author="Duchenne Véronique" w:date="2025-08-13T08:24:00Z">
            <w:rPr>
              <w:b/>
              <w:bCs/>
            </w:rPr>
          </w:rPrChange>
        </w:rPr>
        <w:t>van</w:t>
      </w:r>
      <w:r w:rsidR="6C0AA80B" w:rsidRPr="006E78FD">
        <w:rPr>
          <w:lang w:val="nl-BE"/>
        </w:rPr>
        <w:t xml:space="preserve"> een </w:t>
      </w:r>
      <w:r w:rsidR="6C0AA80B" w:rsidRPr="006E78FD">
        <w:rPr>
          <w:b/>
          <w:bCs/>
          <w:highlight w:val="magenta"/>
          <w:lang w:val="nl-BE"/>
          <w:rPrChange w:id="88" w:author="Duchenne Véronique" w:date="2025-08-13T08:24:00Z">
            <w:rPr>
              <w:b/>
              <w:bCs/>
            </w:rPr>
          </w:rPrChange>
        </w:rPr>
        <w:t xml:space="preserve">model van samenwerking, dialoog en wederzijds respect </w:t>
      </w:r>
      <w:r w:rsidR="6C0AA80B" w:rsidRPr="006E78FD">
        <w:rPr>
          <w:b/>
          <w:bCs/>
          <w:lang w:val="nl-BE"/>
        </w:rPr>
        <w:t>tussen patiënt en zorgverlener.</w:t>
      </w:r>
    </w:p>
    <w:p w14:paraId="01D97F3E" w14:textId="73D5CB35" w:rsidR="001C6B0A" w:rsidRPr="006E78FD" w:rsidRDefault="002A0A18">
      <w:pPr>
        <w:pStyle w:val="Corpsdetexte"/>
        <w:rPr>
          <w:lang w:val="nl-BE"/>
        </w:rPr>
      </w:pPr>
      <w:r w:rsidRPr="006E78FD">
        <w:rPr>
          <w:lang w:val="nl-BE"/>
        </w:rPr>
        <w:t>De patiënt heeft de volgende rechten:</w:t>
      </w:r>
    </w:p>
    <w:p w14:paraId="4BC28FAF" w14:textId="463FA98A" w:rsidR="002A0A18" w:rsidRPr="006E78FD" w:rsidRDefault="4689CA67" w:rsidP="00432F78">
      <w:pPr>
        <w:pStyle w:val="Corpsdetexte"/>
        <w:numPr>
          <w:ilvl w:val="0"/>
          <w:numId w:val="12"/>
        </w:numPr>
        <w:jc w:val="both"/>
        <w:rPr>
          <w:lang w:val="nl-BE"/>
        </w:rPr>
      </w:pPr>
      <w:r w:rsidRPr="006E78FD">
        <w:rPr>
          <w:lang w:val="nl-BE"/>
        </w:rPr>
        <w:t xml:space="preserve">Het recht op </w:t>
      </w:r>
      <w:r w:rsidRPr="006E78FD">
        <w:rPr>
          <w:b/>
          <w:bCs/>
          <w:lang w:val="nl-BE"/>
        </w:rPr>
        <w:t>kwaliteitsvolle zorg</w:t>
      </w:r>
      <w:r w:rsidRPr="006E78FD">
        <w:rPr>
          <w:lang w:val="nl-BE"/>
        </w:rPr>
        <w:t xml:space="preserve">, namelijk de </w:t>
      </w:r>
      <w:r w:rsidRPr="006E78FD">
        <w:rPr>
          <w:b/>
          <w:bCs/>
          <w:highlight w:val="magenta"/>
          <w:lang w:val="nl-BE"/>
          <w:rPrChange w:id="89" w:author="Duchenne Véronique" w:date="2025-08-13T08:25:00Z">
            <w:rPr>
              <w:b/>
              <w:bCs/>
            </w:rPr>
          </w:rPrChange>
        </w:rPr>
        <w:t xml:space="preserve">best </w:t>
      </w:r>
      <w:r w:rsidRPr="006E78FD">
        <w:rPr>
          <w:b/>
          <w:bCs/>
          <w:lang w:val="nl-BE"/>
        </w:rPr>
        <w:t>mogelijke</w:t>
      </w:r>
      <w:r w:rsidRPr="006E78FD">
        <w:rPr>
          <w:b/>
          <w:bCs/>
          <w:highlight w:val="magenta"/>
          <w:lang w:val="nl-BE"/>
          <w:rPrChange w:id="90" w:author="Duchenne Véronique" w:date="2025-08-13T08:25:00Z">
            <w:rPr>
              <w:b/>
              <w:bCs/>
            </w:rPr>
          </w:rPrChange>
        </w:rPr>
        <w:t xml:space="preserve"> zorg </w:t>
      </w:r>
      <w:r w:rsidRPr="006E78FD">
        <w:rPr>
          <w:b/>
          <w:bCs/>
          <w:lang w:val="nl-BE"/>
        </w:rPr>
        <w:t>op basis van de beschikbare medische kennis en technologieën</w:t>
      </w:r>
      <w:r w:rsidRPr="006E78FD">
        <w:rPr>
          <w:lang w:val="nl-BE"/>
        </w:rPr>
        <w:t>. Deze zorg respecteert de menselijke waardigheid en de autonomie van de patiënt, met name zijn levensdoelen, keuzes en waarden.</w:t>
      </w:r>
    </w:p>
    <w:p w14:paraId="6CFB424D" w14:textId="3CF101D9" w:rsidR="002A0A18" w:rsidRPr="006E78FD" w:rsidRDefault="4689CA67" w:rsidP="00432F78">
      <w:pPr>
        <w:pStyle w:val="Corpsdetexte"/>
        <w:numPr>
          <w:ilvl w:val="0"/>
          <w:numId w:val="12"/>
        </w:numPr>
        <w:jc w:val="both"/>
        <w:rPr>
          <w:lang w:val="nl-BE"/>
        </w:rPr>
      </w:pPr>
      <w:r w:rsidRPr="006E78FD">
        <w:rPr>
          <w:lang w:val="nl-BE"/>
        </w:rPr>
        <w:t xml:space="preserve">Het recht om </w:t>
      </w:r>
      <w:r w:rsidRPr="006E78FD">
        <w:rPr>
          <w:b/>
          <w:bCs/>
          <w:highlight w:val="magenta"/>
          <w:lang w:val="nl-BE"/>
          <w:rPrChange w:id="91" w:author="Duchenne Véronique" w:date="2025-08-13T08:25:00Z">
            <w:rPr>
              <w:b/>
              <w:bCs/>
            </w:rPr>
          </w:rPrChange>
        </w:rPr>
        <w:t xml:space="preserve">vrij zijn </w:t>
      </w:r>
      <w:r w:rsidRPr="006E78FD">
        <w:rPr>
          <w:lang w:val="nl-BE"/>
        </w:rPr>
        <w:t>zorgverlener</w:t>
      </w:r>
      <w:r w:rsidRPr="006E78FD">
        <w:rPr>
          <w:b/>
          <w:bCs/>
          <w:highlight w:val="magenta"/>
          <w:lang w:val="nl-BE"/>
          <w:rPrChange w:id="92" w:author="Duchenne Véronique" w:date="2025-08-13T08:25:00Z">
            <w:rPr>
              <w:b/>
              <w:bCs/>
            </w:rPr>
          </w:rPrChange>
        </w:rPr>
        <w:t xml:space="preserve"> te kiezen</w:t>
      </w:r>
      <w:r w:rsidRPr="006E78FD">
        <w:rPr>
          <w:lang w:val="nl-BE"/>
        </w:rPr>
        <w:t xml:space="preserve">, die hem op verzoek informeert over zijn competenties en ervaring. De zorgverlener kan de zorgrelatie om persoonlijke of professionele redenen beëindigen, maar moet de nodige maatregelen nemen om de continuïteit van de zorg te waarborgen. </w:t>
      </w:r>
    </w:p>
    <w:p w14:paraId="3A61C01E" w14:textId="5DEB563E" w:rsidR="002A0A18" w:rsidRPr="006E78FD" w:rsidRDefault="4689CA67" w:rsidP="00432F78">
      <w:pPr>
        <w:pStyle w:val="Corpsdetexte"/>
        <w:numPr>
          <w:ilvl w:val="0"/>
          <w:numId w:val="12"/>
        </w:numPr>
        <w:jc w:val="both"/>
        <w:rPr>
          <w:lang w:val="nl-BE"/>
        </w:rPr>
      </w:pPr>
      <w:r w:rsidRPr="006E78FD">
        <w:rPr>
          <w:lang w:val="nl-BE"/>
        </w:rPr>
        <w:lastRenderedPageBreak/>
        <w:t xml:space="preserve">Recht om </w:t>
      </w:r>
      <w:r w:rsidRPr="006E78FD">
        <w:rPr>
          <w:b/>
          <w:bCs/>
          <w:highlight w:val="magenta"/>
          <w:lang w:val="nl-BE"/>
          <w:rPrChange w:id="93" w:author="Duchenne Véronique" w:date="2025-08-13T08:25:00Z">
            <w:rPr>
              <w:b/>
              <w:bCs/>
            </w:rPr>
          </w:rPrChange>
        </w:rPr>
        <w:t xml:space="preserve">geïnformeerd te worden </w:t>
      </w:r>
      <w:r w:rsidRPr="006E78FD">
        <w:rPr>
          <w:lang w:val="nl-BE"/>
        </w:rPr>
        <w:t>over de eigen gezondheidstoestand, namelijk de diagnose en de verwachte ontwikkeling.</w:t>
      </w:r>
      <w:r w:rsidRPr="006E78FD">
        <w:rPr>
          <w:b/>
          <w:bCs/>
          <w:lang w:val="nl-BE"/>
        </w:rPr>
        <w:t xml:space="preserve"> De informatie houdt rekening met </w:t>
      </w:r>
      <w:r w:rsidRPr="006E78FD">
        <w:rPr>
          <w:b/>
          <w:bCs/>
          <w:highlight w:val="magenta"/>
          <w:lang w:val="nl-BE"/>
          <w:rPrChange w:id="94" w:author="Duchenne Véronique" w:date="2025-08-13T08:25:00Z">
            <w:rPr>
              <w:b/>
              <w:bCs/>
            </w:rPr>
          </w:rPrChange>
        </w:rPr>
        <w:t xml:space="preserve">het begripsvermogen </w:t>
      </w:r>
      <w:r w:rsidRPr="006E78FD">
        <w:rPr>
          <w:b/>
          <w:bCs/>
          <w:lang w:val="nl-BE"/>
        </w:rPr>
        <w:t>van de patiënt</w:t>
      </w:r>
      <w:r w:rsidRPr="006E78FD">
        <w:rPr>
          <w:lang w:val="nl-BE"/>
        </w:rPr>
        <w:t xml:space="preserve">. </w:t>
      </w:r>
    </w:p>
    <w:p w14:paraId="62EA6E22" w14:textId="1357DD3D" w:rsidR="002A0A18" w:rsidRPr="006E78FD" w:rsidRDefault="4689CA67" w:rsidP="00432F78">
      <w:pPr>
        <w:pStyle w:val="Corpsdetexte"/>
        <w:numPr>
          <w:ilvl w:val="0"/>
          <w:numId w:val="12"/>
        </w:numPr>
        <w:jc w:val="both"/>
        <w:rPr>
          <w:lang w:val="nl-BE"/>
        </w:rPr>
      </w:pPr>
      <w:r w:rsidRPr="006E78FD">
        <w:rPr>
          <w:lang w:val="nl-BE"/>
        </w:rPr>
        <w:t xml:space="preserve">Recht om </w:t>
      </w:r>
      <w:r w:rsidRPr="006E78FD">
        <w:rPr>
          <w:b/>
          <w:bCs/>
          <w:highlight w:val="magenta"/>
          <w:lang w:val="nl-BE"/>
          <w:rPrChange w:id="95" w:author="Duchenne Véronique" w:date="2025-08-13T08:33:00Z">
            <w:rPr>
              <w:b/>
              <w:bCs/>
            </w:rPr>
          </w:rPrChange>
        </w:rPr>
        <w:t xml:space="preserve">vrijelijk in te stemmen </w:t>
      </w:r>
      <w:r w:rsidRPr="006E78FD">
        <w:rPr>
          <w:highlight w:val="magenta"/>
          <w:lang w:val="nl-BE"/>
          <w:rPrChange w:id="96" w:author="Duchenne Véronique" w:date="2025-08-13T08:33:00Z">
            <w:rPr/>
          </w:rPrChange>
        </w:rPr>
        <w:t xml:space="preserve">met de </w:t>
      </w:r>
      <w:r w:rsidR="49ECC3C2" w:rsidRPr="006E78FD">
        <w:rPr>
          <w:highlight w:val="magenta"/>
          <w:lang w:val="nl-BE"/>
          <w:rPrChange w:id="97" w:author="Duchenne Véronique" w:date="2025-08-13T08:33:00Z">
            <w:rPr/>
          </w:rPrChange>
        </w:rPr>
        <w:t>zorgverlening</w:t>
      </w:r>
      <w:r w:rsidRPr="006E78FD">
        <w:rPr>
          <w:highlight w:val="magenta"/>
          <w:lang w:val="nl-BE"/>
          <w:rPrChange w:id="98" w:author="Duchenne Véronique" w:date="2025-08-13T08:33:00Z">
            <w:rPr/>
          </w:rPrChange>
        </w:rPr>
        <w:t xml:space="preserve">, </w:t>
      </w:r>
      <w:r w:rsidRPr="006E78FD">
        <w:rPr>
          <w:lang w:val="nl-BE"/>
        </w:rPr>
        <w:t xml:space="preserve">na voorafgaande informatie. </w:t>
      </w:r>
      <w:r w:rsidR="1F86CEDA" w:rsidRPr="006E78FD">
        <w:rPr>
          <w:lang w:val="nl-BE"/>
        </w:rPr>
        <w:t>Dit houdt in dat de zorgverlener de patiënt vooraf duidelijk moet hebben geïnformeerd over de voorgenomen zorg.</w:t>
      </w:r>
      <w:commentRangeStart w:id="99"/>
      <w:r w:rsidR="1F86CEDA" w:rsidRPr="006E78FD">
        <w:rPr>
          <w:b/>
          <w:bCs/>
          <w:lang w:val="nl-BE"/>
        </w:rPr>
        <w:t xml:space="preserve"> De informatie heeft betrekking op het doel, de aard, de urgentie, de duur, de frequentie, de ontwikkelingen, de contra-indicaties, de bijwerkingen, de risico's, de alternatieven en de kosten</w:t>
      </w:r>
      <w:r w:rsidR="1F86CEDA" w:rsidRPr="006E78FD">
        <w:rPr>
          <w:lang w:val="nl-BE"/>
        </w:rPr>
        <w:t xml:space="preserve">. </w:t>
      </w:r>
      <w:commentRangeEnd w:id="99"/>
      <w:r w:rsidR="002A0A18">
        <w:commentReference w:id="99"/>
      </w:r>
      <w:r w:rsidR="1F86CEDA" w:rsidRPr="006E78FD">
        <w:rPr>
          <w:lang w:val="nl-BE"/>
        </w:rPr>
        <w:t xml:space="preserve">In een noodsituatie en indien de patiënt niet in staat is om toestemming te geven, handelt de zorgverlener in het belang van de gezondheid van de patiënt. </w:t>
      </w:r>
    </w:p>
    <w:p w14:paraId="14AEA022" w14:textId="6FE82787" w:rsidR="00440ED5" w:rsidRDefault="00440ED5" w:rsidP="00432F78">
      <w:pPr>
        <w:pStyle w:val="Corpsdetexte"/>
        <w:numPr>
          <w:ilvl w:val="0"/>
          <w:numId w:val="12"/>
        </w:numPr>
        <w:jc w:val="both"/>
      </w:pPr>
      <w:r w:rsidRPr="006E78FD">
        <w:rPr>
          <w:lang w:val="nl-BE"/>
        </w:rPr>
        <w:t xml:space="preserve">Recht om </w:t>
      </w:r>
      <w:r w:rsidRPr="006E78FD">
        <w:rPr>
          <w:b/>
          <w:bCs/>
          <w:lang w:val="nl-BE"/>
        </w:rPr>
        <w:t xml:space="preserve">de toestemming in te trekken, </w:t>
      </w:r>
      <w:r w:rsidRPr="006E78FD">
        <w:rPr>
          <w:lang w:val="nl-BE"/>
        </w:rPr>
        <w:t xml:space="preserve">met voorafgaande informatie over de gevolgen van deze keuze. </w:t>
      </w:r>
      <w:r>
        <w:t xml:space="preserve">De </w:t>
      </w:r>
      <w:proofErr w:type="spellStart"/>
      <w:r>
        <w:t>zorgverlener</w:t>
      </w:r>
      <w:proofErr w:type="spellEnd"/>
      <w:r>
        <w:t xml:space="preserve"> </w:t>
      </w:r>
      <w:proofErr w:type="spellStart"/>
      <w:r w:rsidR="002A2111">
        <w:t>is</w:t>
      </w:r>
      <w:proofErr w:type="spellEnd"/>
      <w:r w:rsidR="002A2111">
        <w:t xml:space="preserve"> </w:t>
      </w:r>
      <w:proofErr w:type="spellStart"/>
      <w:r>
        <w:t>verplicht</w:t>
      </w:r>
      <w:proofErr w:type="spellEnd"/>
      <w:r>
        <w:t xml:space="preserve"> </w:t>
      </w:r>
      <w:proofErr w:type="spellStart"/>
      <w:r>
        <w:t>deze</w:t>
      </w:r>
      <w:proofErr w:type="spellEnd"/>
      <w:r>
        <w:t xml:space="preserve"> </w:t>
      </w:r>
      <w:proofErr w:type="spellStart"/>
      <w:r>
        <w:t>weigering</w:t>
      </w:r>
      <w:proofErr w:type="spellEnd"/>
      <w:r>
        <w:t xml:space="preserve"> te </w:t>
      </w:r>
      <w:proofErr w:type="spellStart"/>
      <w:r>
        <w:t>respecteren</w:t>
      </w:r>
      <w:proofErr w:type="spellEnd"/>
      <w:r>
        <w:t xml:space="preserve">. </w:t>
      </w:r>
    </w:p>
    <w:p w14:paraId="7D076C6C" w14:textId="61D45428" w:rsidR="00BC509C" w:rsidRPr="006E78FD" w:rsidRDefault="00440ED5" w:rsidP="00432F78">
      <w:pPr>
        <w:pStyle w:val="Corpsdetexte"/>
        <w:numPr>
          <w:ilvl w:val="0"/>
          <w:numId w:val="12"/>
        </w:numPr>
        <w:jc w:val="both"/>
        <w:rPr>
          <w:lang w:val="nl-BE"/>
        </w:rPr>
      </w:pPr>
      <w:r w:rsidRPr="006E78FD">
        <w:rPr>
          <w:lang w:val="nl-BE"/>
        </w:rPr>
        <w:t xml:space="preserve">Recht op een </w:t>
      </w:r>
      <w:r w:rsidRPr="006E78FD">
        <w:rPr>
          <w:b/>
          <w:bCs/>
          <w:lang w:val="nl-BE"/>
        </w:rPr>
        <w:t>bijgehouden dossier</w:t>
      </w:r>
      <w:r w:rsidRPr="006E78FD">
        <w:rPr>
          <w:lang w:val="nl-BE"/>
        </w:rPr>
        <w:t xml:space="preserve">, op </w:t>
      </w:r>
      <w:r w:rsidRPr="006E78FD">
        <w:rPr>
          <w:b/>
          <w:bCs/>
          <w:lang w:val="nl-BE"/>
        </w:rPr>
        <w:t>inzage in</w:t>
      </w:r>
      <w:r w:rsidRPr="006E78FD">
        <w:rPr>
          <w:lang w:val="nl-BE"/>
        </w:rPr>
        <w:t xml:space="preserve"> dit dossier en op een </w:t>
      </w:r>
      <w:r w:rsidRPr="006E78FD">
        <w:rPr>
          <w:b/>
          <w:bCs/>
          <w:lang w:val="nl-BE"/>
        </w:rPr>
        <w:t>kopie</w:t>
      </w:r>
      <w:r w:rsidRPr="006E78FD">
        <w:rPr>
          <w:lang w:val="nl-BE"/>
        </w:rPr>
        <w:t xml:space="preserve"> ervan </w:t>
      </w:r>
      <w:r w:rsidR="00BC509C" w:rsidRPr="006E78FD">
        <w:rPr>
          <w:b/>
          <w:bCs/>
          <w:lang w:val="nl-BE"/>
        </w:rPr>
        <w:t>in papieren of elektronische vorm</w:t>
      </w:r>
      <w:r w:rsidRPr="006E78FD">
        <w:rPr>
          <w:lang w:val="nl-BE"/>
        </w:rPr>
        <w:t xml:space="preserve">. </w:t>
      </w:r>
      <w:r w:rsidR="00BC509C" w:rsidRPr="006E78FD">
        <w:rPr>
          <w:lang w:val="nl-BE"/>
        </w:rPr>
        <w:t xml:space="preserve">De eerste kopie is gratis. </w:t>
      </w:r>
      <w:r w:rsidRPr="006E78FD">
        <w:rPr>
          <w:lang w:val="nl-BE"/>
        </w:rPr>
        <w:t xml:space="preserve">Dit dossier bevat de volgende </w:t>
      </w:r>
      <w:r w:rsidRPr="006E78FD">
        <w:rPr>
          <w:b/>
          <w:bCs/>
          <w:lang w:val="nl-BE"/>
        </w:rPr>
        <w:t>persoonsgegevens</w:t>
      </w:r>
      <w:r w:rsidRPr="006E78FD">
        <w:rPr>
          <w:lang w:val="nl-BE"/>
        </w:rPr>
        <w:t xml:space="preserve">: de identiteit van de patiënt, </w:t>
      </w:r>
      <w:r w:rsidR="00BC509C" w:rsidRPr="006E78FD">
        <w:rPr>
          <w:lang w:val="nl-BE"/>
        </w:rPr>
        <w:t>informatie over de zorg (onderzoeken, diagnoses, chronologie van de verleende zorg, enz.). De patiënt heeft het recht om te verzoeken dat zijn dossier wordt</w:t>
      </w:r>
      <w:r w:rsidR="00BC509C" w:rsidRPr="006E78FD">
        <w:rPr>
          <w:b/>
          <w:bCs/>
          <w:lang w:val="nl-BE"/>
        </w:rPr>
        <w:t xml:space="preserve"> overgedragen </w:t>
      </w:r>
      <w:r w:rsidR="00BC509C" w:rsidRPr="006E78FD">
        <w:rPr>
          <w:lang w:val="nl-BE"/>
        </w:rPr>
        <w:t xml:space="preserve">aan een nieuwe zorgverlener. Hij heeft ook het recht om </w:t>
      </w:r>
      <w:r w:rsidR="00BC509C" w:rsidRPr="006E78FD">
        <w:rPr>
          <w:b/>
          <w:bCs/>
          <w:lang w:val="nl-BE"/>
        </w:rPr>
        <w:t>uitleg te krijgen over de inhoud van zijn dossier</w:t>
      </w:r>
      <w:r w:rsidR="00BC509C" w:rsidRPr="006E78FD">
        <w:rPr>
          <w:lang w:val="nl-BE"/>
        </w:rPr>
        <w:t xml:space="preserve">. </w:t>
      </w:r>
    </w:p>
    <w:p w14:paraId="3B7756A8" w14:textId="66A30735" w:rsidR="00BC509C" w:rsidRPr="006E78FD" w:rsidRDefault="00BC509C" w:rsidP="00432F78">
      <w:pPr>
        <w:pStyle w:val="Corpsdetexte"/>
        <w:numPr>
          <w:ilvl w:val="0"/>
          <w:numId w:val="12"/>
        </w:numPr>
        <w:jc w:val="both"/>
        <w:rPr>
          <w:lang w:val="nl-BE"/>
        </w:rPr>
      </w:pPr>
      <w:r w:rsidRPr="006E78FD">
        <w:rPr>
          <w:lang w:val="nl-BE"/>
        </w:rPr>
        <w:t xml:space="preserve">Recht op </w:t>
      </w:r>
      <w:r w:rsidRPr="006E78FD">
        <w:rPr>
          <w:b/>
          <w:bCs/>
          <w:lang w:val="nl-BE"/>
        </w:rPr>
        <w:t xml:space="preserve">eerbiediging van zijn intimiteit </w:t>
      </w:r>
      <w:r w:rsidRPr="006E78FD">
        <w:rPr>
          <w:lang w:val="nl-BE"/>
        </w:rPr>
        <w:t xml:space="preserve">en </w:t>
      </w:r>
      <w:r w:rsidRPr="006E78FD">
        <w:rPr>
          <w:b/>
          <w:bCs/>
          <w:lang w:val="nl-BE"/>
        </w:rPr>
        <w:t>bescherming van zijn privéleven</w:t>
      </w:r>
      <w:r w:rsidRPr="006E78FD">
        <w:rPr>
          <w:lang w:val="nl-BE"/>
        </w:rPr>
        <w:t xml:space="preserve">. De patiënt heeft het recht om de aanwezigheid van een </w:t>
      </w:r>
      <w:r w:rsidRPr="006E78FD">
        <w:rPr>
          <w:b/>
          <w:bCs/>
          <w:lang w:val="nl-BE"/>
        </w:rPr>
        <w:t>vertrouwenspersoon</w:t>
      </w:r>
      <w:r w:rsidRPr="006E78FD">
        <w:rPr>
          <w:lang w:val="nl-BE"/>
        </w:rPr>
        <w:t xml:space="preserve"> te vragen. Dit kan een familielid, een vriend, een kennis of een </w:t>
      </w:r>
      <w:r w:rsidR="002A2111" w:rsidRPr="006E78FD">
        <w:rPr>
          <w:lang w:val="nl-BE"/>
        </w:rPr>
        <w:t xml:space="preserve">andere </w:t>
      </w:r>
      <w:r w:rsidRPr="006E78FD">
        <w:rPr>
          <w:lang w:val="nl-BE"/>
        </w:rPr>
        <w:t xml:space="preserve">door hem aangewezen persoon zijn. Deze vertrouwenspersoon </w:t>
      </w:r>
      <w:r w:rsidR="002A2111" w:rsidRPr="006E78FD">
        <w:rPr>
          <w:lang w:val="nl-BE"/>
        </w:rPr>
        <w:t xml:space="preserve">kan </w:t>
      </w:r>
      <w:r w:rsidRPr="006E78FD">
        <w:rPr>
          <w:lang w:val="nl-BE"/>
        </w:rPr>
        <w:t xml:space="preserve">alle rechten </w:t>
      </w:r>
      <w:r w:rsidR="002A2111" w:rsidRPr="006E78FD">
        <w:rPr>
          <w:lang w:val="nl-BE"/>
        </w:rPr>
        <w:t xml:space="preserve">uitoefenen </w:t>
      </w:r>
      <w:r w:rsidRPr="006E78FD">
        <w:rPr>
          <w:lang w:val="nl-BE"/>
        </w:rPr>
        <w:t xml:space="preserve">die </w:t>
      </w:r>
      <w:r w:rsidR="002A2111" w:rsidRPr="006E78FD">
        <w:rPr>
          <w:lang w:val="nl-BE"/>
        </w:rPr>
        <w:t>de</w:t>
      </w:r>
      <w:r w:rsidRPr="006E78FD">
        <w:rPr>
          <w:lang w:val="nl-BE"/>
        </w:rPr>
        <w:t xml:space="preserve"> patiënt hem toekent. </w:t>
      </w:r>
      <w:r w:rsidR="00EB4ACC" w:rsidRPr="006E78FD">
        <w:rPr>
          <w:lang w:val="nl-BE"/>
        </w:rPr>
        <w:t xml:space="preserve">Hij </w:t>
      </w:r>
      <w:r w:rsidRPr="006E78FD">
        <w:rPr>
          <w:lang w:val="nl-BE"/>
        </w:rPr>
        <w:t>kan optreden in afwezigheid van de patiënt</w:t>
      </w:r>
      <w:r w:rsidR="001455C6" w:rsidRPr="006E78FD">
        <w:rPr>
          <w:lang w:val="nl-BE"/>
        </w:rPr>
        <w:t xml:space="preserve">, maar </w:t>
      </w:r>
      <w:r w:rsidRPr="006E78FD">
        <w:rPr>
          <w:lang w:val="nl-BE"/>
        </w:rPr>
        <w:t>op verzoek van deze laatste</w:t>
      </w:r>
      <w:r w:rsidR="008D0B77" w:rsidRPr="006E78FD">
        <w:rPr>
          <w:lang w:val="nl-BE"/>
        </w:rPr>
        <w:t xml:space="preserve">; </w:t>
      </w:r>
      <w:r w:rsidRPr="006E78FD">
        <w:rPr>
          <w:lang w:val="nl-BE"/>
        </w:rPr>
        <w:t xml:space="preserve">in dit kader </w:t>
      </w:r>
      <w:r w:rsidR="008D0B77" w:rsidRPr="006E78FD">
        <w:rPr>
          <w:lang w:val="nl-BE"/>
        </w:rPr>
        <w:t xml:space="preserve">heeft hij alleen </w:t>
      </w:r>
      <w:r w:rsidRPr="006E78FD">
        <w:rPr>
          <w:lang w:val="nl-BE"/>
        </w:rPr>
        <w:t xml:space="preserve">het recht </w:t>
      </w:r>
      <w:r w:rsidR="00432F78" w:rsidRPr="006E78FD">
        <w:rPr>
          <w:lang w:val="nl-BE"/>
        </w:rPr>
        <w:t xml:space="preserve">om geïnformeerd te worden over de gezondheidstoestand van de patiënt, over een voorgenomen zorginterventie en het recht om het dossier van de patiënt in te zien. </w:t>
      </w:r>
    </w:p>
    <w:p w14:paraId="731F860D" w14:textId="3FC45DB1" w:rsidR="00BC509C" w:rsidRPr="006E78FD" w:rsidRDefault="00BC509C" w:rsidP="003452E4">
      <w:pPr>
        <w:pStyle w:val="Corpsdetexte"/>
        <w:numPr>
          <w:ilvl w:val="0"/>
          <w:numId w:val="12"/>
        </w:numPr>
        <w:jc w:val="both"/>
        <w:rPr>
          <w:lang w:val="nl-BE"/>
        </w:rPr>
      </w:pPr>
      <w:r w:rsidRPr="006E78FD">
        <w:rPr>
          <w:lang w:val="nl-BE"/>
        </w:rPr>
        <w:t xml:space="preserve">Recht om een </w:t>
      </w:r>
      <w:r w:rsidRPr="006E78FD">
        <w:rPr>
          <w:b/>
          <w:bCs/>
          <w:lang w:val="nl-BE"/>
        </w:rPr>
        <w:t>klacht</w:t>
      </w:r>
      <w:r w:rsidRPr="006E78FD">
        <w:rPr>
          <w:lang w:val="nl-BE"/>
        </w:rPr>
        <w:t xml:space="preserve"> in te dienen bij een bemiddelingsdienst. </w:t>
      </w:r>
    </w:p>
    <w:p w14:paraId="4816AA89" w14:textId="6B9A3E37" w:rsidR="007A70CF" w:rsidRPr="006E78FD" w:rsidRDefault="007A70CF" w:rsidP="003452E4">
      <w:pPr>
        <w:pStyle w:val="Corpsdetexte"/>
        <w:numPr>
          <w:ilvl w:val="0"/>
          <w:numId w:val="12"/>
        </w:numPr>
        <w:jc w:val="both"/>
        <w:rPr>
          <w:lang w:val="nl-BE"/>
        </w:rPr>
      </w:pPr>
      <w:r w:rsidRPr="006E78FD">
        <w:rPr>
          <w:lang w:val="nl-BE"/>
        </w:rPr>
        <w:t xml:space="preserve">Indien de patiënt niet in staat is om zijn rechten zelf uit te oefenen, </w:t>
      </w:r>
      <w:r w:rsidR="008D0B77" w:rsidRPr="006E78FD">
        <w:rPr>
          <w:lang w:val="nl-BE"/>
        </w:rPr>
        <w:t>kunnen</w:t>
      </w:r>
      <w:r w:rsidR="00541B14" w:rsidRPr="006E78FD">
        <w:rPr>
          <w:lang w:val="nl-BE"/>
        </w:rPr>
        <w:t xml:space="preserve"> al zijn rechten </w:t>
      </w:r>
      <w:r w:rsidR="008D0B77" w:rsidRPr="006E78FD">
        <w:rPr>
          <w:lang w:val="nl-BE"/>
        </w:rPr>
        <w:t xml:space="preserve">worden </w:t>
      </w:r>
      <w:r w:rsidR="00541B14" w:rsidRPr="006E78FD">
        <w:rPr>
          <w:lang w:val="nl-BE"/>
        </w:rPr>
        <w:t xml:space="preserve">uitgeoefend door </w:t>
      </w:r>
      <w:r w:rsidRPr="006E78FD">
        <w:rPr>
          <w:lang w:val="nl-BE"/>
        </w:rPr>
        <w:t xml:space="preserve">een </w:t>
      </w:r>
      <w:r w:rsidRPr="006E78FD">
        <w:rPr>
          <w:b/>
          <w:bCs/>
          <w:lang w:val="nl-BE"/>
        </w:rPr>
        <w:t>vertegenwoordiger</w:t>
      </w:r>
      <w:r w:rsidR="008D0B77" w:rsidRPr="006E78FD">
        <w:rPr>
          <w:lang w:val="nl-BE"/>
        </w:rPr>
        <w:t>, gekozen door de patiënt of aangewezen</w:t>
      </w:r>
      <w:r w:rsidRPr="006E78FD">
        <w:rPr>
          <w:lang w:val="nl-BE"/>
        </w:rPr>
        <w:t xml:space="preserve">. </w:t>
      </w:r>
      <w:r w:rsidR="008D0B77" w:rsidRPr="006E78FD">
        <w:rPr>
          <w:lang w:val="nl-BE"/>
        </w:rPr>
        <w:t>De regels voor de aanwijzing verschillen naargelang de patiënt al dan niet meerderjarig is.</w:t>
      </w:r>
    </w:p>
    <w:p w14:paraId="5A3A4238" w14:textId="6607E7A3" w:rsidR="0062203C" w:rsidRPr="006E78FD" w:rsidRDefault="0062203C" w:rsidP="0062203C">
      <w:pPr>
        <w:pStyle w:val="Corpsdetexte"/>
        <w:jc w:val="both"/>
        <w:rPr>
          <w:lang w:val="nl-BE"/>
        </w:rPr>
      </w:pPr>
      <w:r w:rsidRPr="006E78FD">
        <w:rPr>
          <w:lang w:val="nl-BE"/>
        </w:rPr>
        <w:t xml:space="preserve">In 2022 benadrukte de Federale Commissie voor </w:t>
      </w:r>
      <w:proofErr w:type="spellStart"/>
      <w:r w:rsidRPr="006E78FD">
        <w:rPr>
          <w:lang w:val="nl-BE"/>
        </w:rPr>
        <w:t>Patiëntenrechten</w:t>
      </w:r>
      <w:proofErr w:type="spellEnd"/>
      <w:r w:rsidRPr="006E78FD">
        <w:rPr>
          <w:lang w:val="nl-BE"/>
        </w:rPr>
        <w:t xml:space="preserve"> de noodzaak om voor dit regelgevingskader rekening te houden met </w:t>
      </w:r>
      <w:r w:rsidRPr="006E78FD">
        <w:rPr>
          <w:i/>
          <w:iCs/>
          <w:lang w:val="nl-BE"/>
        </w:rPr>
        <w:t xml:space="preserve">"de </w:t>
      </w:r>
      <w:r w:rsidRPr="006E78FD">
        <w:rPr>
          <w:b/>
          <w:bCs/>
          <w:i/>
          <w:iCs/>
          <w:lang w:val="nl-BE"/>
        </w:rPr>
        <w:t xml:space="preserve">technologische ontwikkelingen sinds 2002 </w:t>
      </w:r>
      <w:r w:rsidRPr="006E78FD">
        <w:rPr>
          <w:i/>
          <w:iCs/>
          <w:lang w:val="nl-BE"/>
        </w:rPr>
        <w:t xml:space="preserve">en zoveel mogelijk te anticiperen </w:t>
      </w:r>
      <w:r w:rsidRPr="006E78FD">
        <w:rPr>
          <w:b/>
          <w:bCs/>
          <w:i/>
          <w:iCs/>
          <w:lang w:val="nl-BE"/>
        </w:rPr>
        <w:t>op mogelijke veranderingen op dit gebied</w:t>
      </w:r>
      <w:r w:rsidRPr="006E78FD">
        <w:rPr>
          <w:i/>
          <w:iCs/>
          <w:lang w:val="nl-BE"/>
        </w:rPr>
        <w:t xml:space="preserve">" </w:t>
      </w:r>
      <w:r w:rsidRPr="006E78FD">
        <w:rPr>
          <w:lang w:val="nl-BE"/>
        </w:rPr>
        <w:t>(</w:t>
      </w:r>
      <w:hyperlink r:id="rId80" w:history="1">
        <w:r w:rsidRPr="006E78FD">
          <w:rPr>
            <w:rStyle w:val="Lienhypertexte"/>
            <w:lang w:val="nl-BE"/>
          </w:rPr>
          <w:t>advies 2024-04-18</w:t>
        </w:r>
      </w:hyperlink>
      <w:r w:rsidRPr="006E78FD">
        <w:rPr>
          <w:lang w:val="nl-BE"/>
        </w:rPr>
        <w:t xml:space="preserve">). </w:t>
      </w:r>
    </w:p>
    <w:p w14:paraId="6EAB9689" w14:textId="77777777" w:rsidR="00D67EA8" w:rsidRPr="006E78FD" w:rsidRDefault="00D67EA8" w:rsidP="00D67EA8">
      <w:pPr>
        <w:pStyle w:val="Corpsdetexte"/>
        <w:jc w:val="both"/>
        <w:rPr>
          <w:ins w:id="100" w:author="Duchenne Véronique" w:date="2025-08-13T08:26:00Z" w16du:dateUtc="2025-08-13T08:26:26Z"/>
          <w:lang w:val="nl-BE"/>
        </w:rPr>
      </w:pPr>
    </w:p>
    <w:p w14:paraId="58B7A543" w14:textId="793459C0" w:rsidR="00A75B4A" w:rsidRPr="006E78FD" w:rsidRDefault="00E572C1" w:rsidP="00A75B4A">
      <w:pPr>
        <w:pStyle w:val="Corpsdetexte"/>
        <w:jc w:val="both"/>
        <w:rPr>
          <w:b/>
          <w:bCs/>
          <w:u w:val="single"/>
          <w:lang w:val="nl-BE"/>
        </w:rPr>
      </w:pPr>
      <w:r w:rsidRPr="006E78FD">
        <w:rPr>
          <w:b/>
          <w:bCs/>
          <w:u w:val="single"/>
          <w:lang w:val="nl-BE"/>
        </w:rPr>
        <w:t>Wat houdt het regelgevingskader uiteindelijk in?</w:t>
      </w:r>
    </w:p>
    <w:p w14:paraId="184BDE79" w14:textId="77777777" w:rsidR="00A75B4A" w:rsidRPr="006E78FD" w:rsidRDefault="00A75B4A" w:rsidP="00A75B4A">
      <w:pPr>
        <w:pStyle w:val="Corpsdetexte"/>
        <w:jc w:val="both"/>
        <w:rPr>
          <w:b/>
          <w:bCs/>
          <w:lang w:val="nl-BE"/>
        </w:rPr>
      </w:pPr>
    </w:p>
    <w:p w14:paraId="3F9AF842" w14:textId="45D371EA" w:rsidR="00163939" w:rsidRPr="006E78FD" w:rsidRDefault="00163939" w:rsidP="00A75B4A">
      <w:pPr>
        <w:pStyle w:val="Corpsdetexte"/>
        <w:jc w:val="both"/>
        <w:rPr>
          <w:lang w:val="nl-BE"/>
        </w:rPr>
      </w:pPr>
      <w:r w:rsidRPr="006E78FD">
        <w:rPr>
          <w:lang w:val="nl-BE"/>
        </w:rPr>
        <w:t xml:space="preserve">Het kader is complex en bevat talrijke richtlijnen. </w:t>
      </w:r>
      <w:r w:rsidR="00722E56" w:rsidRPr="006E78FD">
        <w:rPr>
          <w:lang w:val="nl-BE"/>
        </w:rPr>
        <w:t xml:space="preserve">Verschillende teksten hebben tot doel te waarschuwen voor de </w:t>
      </w:r>
      <w:r w:rsidR="00722E56" w:rsidRPr="006E78FD">
        <w:rPr>
          <w:b/>
          <w:bCs/>
          <w:lang w:val="nl-BE"/>
        </w:rPr>
        <w:t xml:space="preserve">gevaren voor de mensenrechten in het licht van de ontwikkeling van kunstmatige intelligentie </w:t>
      </w:r>
      <w:r w:rsidR="00722E56" w:rsidRPr="006E78FD">
        <w:rPr>
          <w:lang w:val="nl-BE"/>
        </w:rPr>
        <w:t xml:space="preserve">en zijn erop gericht deze rechten te beschermen. Geen van deze teksten is echter bindend en hun bepalingen  </w:t>
      </w:r>
      <w:r w:rsidRPr="006E78FD">
        <w:rPr>
          <w:lang w:val="nl-BE"/>
        </w:rPr>
        <w:t xml:space="preserve">lijken meer op </w:t>
      </w:r>
      <w:r w:rsidRPr="006E78FD">
        <w:rPr>
          <w:b/>
          <w:bCs/>
          <w:lang w:val="nl-BE"/>
        </w:rPr>
        <w:t>mooie principes die weinig verankerd zijn in de realiteit</w:t>
      </w:r>
      <w:r w:rsidRPr="006E78FD">
        <w:rPr>
          <w:lang w:val="nl-BE"/>
        </w:rPr>
        <w:t xml:space="preserve">. Het feit dat geen van de 46 landen van de Raad van Europa het </w:t>
      </w:r>
      <w:r w:rsidRPr="006E78FD">
        <w:rPr>
          <w:i/>
          <w:iCs/>
          <w:lang w:val="nl-BE"/>
        </w:rPr>
        <w:t xml:space="preserve">Kaderverdrag inzake kunstmatige intelligentie en mensenrechten, democratie en de rechtsstaat </w:t>
      </w:r>
      <w:r w:rsidRPr="006E78FD">
        <w:rPr>
          <w:lang w:val="nl-BE"/>
        </w:rPr>
        <w:t>heeft geratificeerd</w:t>
      </w:r>
      <w:r w:rsidRPr="006E78FD">
        <w:rPr>
          <w:i/>
          <w:iCs/>
          <w:lang w:val="nl-BE"/>
        </w:rPr>
        <w:t xml:space="preserve">, </w:t>
      </w:r>
      <w:r w:rsidRPr="006E78FD">
        <w:rPr>
          <w:lang w:val="nl-BE"/>
        </w:rPr>
        <w:t>waardoor het</w:t>
      </w:r>
      <w:r w:rsidRPr="006E78FD">
        <w:rPr>
          <w:i/>
          <w:iCs/>
          <w:lang w:val="nl-BE"/>
        </w:rPr>
        <w:t xml:space="preserve"> de facto</w:t>
      </w:r>
      <w:r w:rsidRPr="006E78FD">
        <w:rPr>
          <w:lang w:val="nl-BE"/>
        </w:rPr>
        <w:t xml:space="preserve"> niet in werking kan treden, is hiervan een sprekend en verontrustend bewijs. </w:t>
      </w:r>
      <w:r w:rsidR="002F2588" w:rsidRPr="006E78FD">
        <w:rPr>
          <w:lang w:val="nl-BE"/>
        </w:rPr>
        <w:t xml:space="preserve">Wat bindende wetgeving betreft, zijn de meeste daarvan technisch van aard, zoals de AI-ACT en de NIS2-wet. De AVG en de antidiscriminatiewet, die bedoeld zijn om mogelijke rechtsmiddelen bij schendingen van de mensenrechten </w:t>
      </w:r>
      <w:r w:rsidR="00804845" w:rsidRPr="006E78FD">
        <w:rPr>
          <w:lang w:val="nl-BE"/>
        </w:rPr>
        <w:t xml:space="preserve">in het kader van het gebruik van kunstmatige intelligentie </w:t>
      </w:r>
      <w:r w:rsidR="002F2588" w:rsidRPr="006E78FD">
        <w:rPr>
          <w:lang w:val="nl-BE"/>
        </w:rPr>
        <w:t>te structureren</w:t>
      </w:r>
      <w:r w:rsidR="00804845" w:rsidRPr="006E78FD">
        <w:rPr>
          <w:lang w:val="nl-BE"/>
        </w:rPr>
        <w:t xml:space="preserve">, </w:t>
      </w:r>
      <w:r w:rsidR="00722E56" w:rsidRPr="006E78FD">
        <w:rPr>
          <w:lang w:val="nl-BE"/>
        </w:rPr>
        <w:t xml:space="preserve">lijken </w:t>
      </w:r>
      <w:r w:rsidR="002F2588" w:rsidRPr="006E78FD">
        <w:rPr>
          <w:b/>
          <w:bCs/>
          <w:lang w:val="nl-BE"/>
        </w:rPr>
        <w:t>zeer zwakke waarborgen</w:t>
      </w:r>
      <w:r w:rsidR="002F2588" w:rsidRPr="006E78FD">
        <w:rPr>
          <w:lang w:val="nl-BE"/>
        </w:rPr>
        <w:t xml:space="preserve"> te zijn</w:t>
      </w:r>
      <w:r w:rsidR="002F2588" w:rsidRPr="006E78FD">
        <w:rPr>
          <w:b/>
          <w:bCs/>
          <w:lang w:val="nl-BE"/>
        </w:rPr>
        <w:t xml:space="preserve">, </w:t>
      </w:r>
      <w:r w:rsidR="002F2588" w:rsidRPr="006E78FD">
        <w:rPr>
          <w:lang w:val="nl-BE"/>
        </w:rPr>
        <w:t xml:space="preserve">de ene omdat </w:t>
      </w:r>
      <w:r w:rsidR="00722E56" w:rsidRPr="006E78FD">
        <w:rPr>
          <w:lang w:val="nl-BE"/>
        </w:rPr>
        <w:t xml:space="preserve">hij </w:t>
      </w:r>
      <w:r w:rsidR="002F2588" w:rsidRPr="006E78FD">
        <w:rPr>
          <w:lang w:val="nl-BE"/>
        </w:rPr>
        <w:t>binnenkort wordt herzien, waardoor de reikwijdte ervan zal worden beperkt, en de andere omdat de schadevergoeding die hij voorziet zeer beperkt is</w:t>
      </w:r>
      <w:r w:rsidR="00436913" w:rsidRPr="006E78FD">
        <w:rPr>
          <w:lang w:val="nl-BE"/>
        </w:rPr>
        <w:t xml:space="preserve">, terwijl de schade op gezondheidsgebied zeer groot kan zijn. </w:t>
      </w:r>
      <w:r w:rsidR="002F2588" w:rsidRPr="006E78FD">
        <w:rPr>
          <w:lang w:val="nl-BE"/>
        </w:rPr>
        <w:t xml:space="preserve">Ten slotte </w:t>
      </w:r>
      <w:r w:rsidR="004C4E63" w:rsidRPr="006E78FD">
        <w:rPr>
          <w:lang w:val="nl-BE"/>
        </w:rPr>
        <w:t xml:space="preserve">lijkt </w:t>
      </w:r>
      <w:r w:rsidR="002F2588" w:rsidRPr="006E78FD">
        <w:rPr>
          <w:b/>
          <w:bCs/>
          <w:lang w:val="nl-BE"/>
        </w:rPr>
        <w:t xml:space="preserve">de wet die </w:t>
      </w:r>
      <w:r w:rsidR="00722E56" w:rsidRPr="006E78FD">
        <w:rPr>
          <w:b/>
          <w:bCs/>
          <w:lang w:val="nl-BE"/>
        </w:rPr>
        <w:t xml:space="preserve">de rechten van patiënten </w:t>
      </w:r>
      <w:r w:rsidR="002F2588" w:rsidRPr="006E78FD">
        <w:rPr>
          <w:b/>
          <w:bCs/>
          <w:lang w:val="nl-BE"/>
        </w:rPr>
        <w:t xml:space="preserve">definieert en </w:t>
      </w:r>
      <w:r w:rsidR="00722E56" w:rsidRPr="006E78FD">
        <w:rPr>
          <w:b/>
          <w:bCs/>
          <w:lang w:val="nl-BE"/>
        </w:rPr>
        <w:t xml:space="preserve">beschermt, </w:t>
      </w:r>
      <w:r w:rsidR="00722E56" w:rsidRPr="006E78FD">
        <w:rPr>
          <w:lang w:val="nl-BE"/>
        </w:rPr>
        <w:t xml:space="preserve">omdat zij geen rekening houdt met de technologische ontwikkelingen die de medische sector momenteel doormaakt, </w:t>
      </w:r>
      <w:r w:rsidR="00AE5FFE" w:rsidRPr="006E78FD">
        <w:rPr>
          <w:lang w:val="nl-BE"/>
        </w:rPr>
        <w:t xml:space="preserve">en met name de opkomst van kunstmatige intelligentie, </w:t>
      </w:r>
      <w:r w:rsidR="004C4E63" w:rsidRPr="006E78FD">
        <w:rPr>
          <w:lang w:val="nl-BE"/>
        </w:rPr>
        <w:t>verouderd en weinig aangepast aan de nieuwe context van de "</w:t>
      </w:r>
      <w:proofErr w:type="spellStart"/>
      <w:r w:rsidR="004C4E63" w:rsidRPr="006E78FD">
        <w:rPr>
          <w:lang w:val="nl-BE"/>
        </w:rPr>
        <w:t>augmented</w:t>
      </w:r>
      <w:proofErr w:type="spellEnd"/>
      <w:r w:rsidR="004C4E63" w:rsidRPr="006E78FD">
        <w:rPr>
          <w:lang w:val="nl-BE"/>
        </w:rPr>
        <w:t xml:space="preserve"> </w:t>
      </w:r>
      <w:proofErr w:type="spellStart"/>
      <w:r w:rsidR="004C4E63" w:rsidRPr="006E78FD">
        <w:rPr>
          <w:lang w:val="nl-BE"/>
        </w:rPr>
        <w:t>medicine</w:t>
      </w:r>
      <w:proofErr w:type="spellEnd"/>
      <w:r w:rsidR="004C4E63" w:rsidRPr="006E78FD">
        <w:rPr>
          <w:lang w:val="nl-BE"/>
        </w:rPr>
        <w:t xml:space="preserve">" (versterkte geneeskunde) en </w:t>
      </w:r>
      <w:r w:rsidR="00722E56" w:rsidRPr="006E78FD">
        <w:rPr>
          <w:b/>
          <w:bCs/>
          <w:lang w:val="nl-BE"/>
        </w:rPr>
        <w:t>zou zij moeten worden herzien</w:t>
      </w:r>
      <w:r w:rsidR="00722E56" w:rsidRPr="006E78FD">
        <w:rPr>
          <w:lang w:val="nl-BE"/>
        </w:rPr>
        <w:t xml:space="preserve">. </w:t>
      </w:r>
    </w:p>
    <w:p w14:paraId="57DC82FA" w14:textId="21AF3D10" w:rsidR="006E09D4" w:rsidRPr="006E78FD" w:rsidRDefault="006E09D4" w:rsidP="00A75B4A">
      <w:pPr>
        <w:pStyle w:val="Corpsdetexte"/>
        <w:jc w:val="both"/>
        <w:rPr>
          <w:lang w:val="nl-BE"/>
        </w:rPr>
      </w:pPr>
      <w:r w:rsidRPr="006E78FD">
        <w:rPr>
          <w:lang w:val="nl-BE"/>
        </w:rPr>
        <w:t xml:space="preserve">De grondbeginselen van de Belgische Grondwet blijven </w:t>
      </w:r>
      <w:r w:rsidR="00804845" w:rsidRPr="006E78FD">
        <w:rPr>
          <w:lang w:val="nl-BE"/>
        </w:rPr>
        <w:t>de basis voor de rechten</w:t>
      </w:r>
      <w:r w:rsidR="00847185" w:rsidRPr="006E78FD">
        <w:rPr>
          <w:lang w:val="nl-BE"/>
        </w:rPr>
        <w:t>:</w:t>
      </w:r>
    </w:p>
    <w:p w14:paraId="0637E053" w14:textId="0777496B" w:rsidR="00847185" w:rsidRPr="006E78FD" w:rsidRDefault="00847185" w:rsidP="00847185">
      <w:pPr>
        <w:pStyle w:val="Corpsdetexte"/>
        <w:numPr>
          <w:ilvl w:val="0"/>
          <w:numId w:val="49"/>
        </w:numPr>
        <w:jc w:val="both"/>
        <w:rPr>
          <w:lang w:val="nl-BE"/>
        </w:rPr>
      </w:pPr>
      <w:r w:rsidRPr="006E78FD">
        <w:rPr>
          <w:b/>
          <w:bCs/>
          <w:lang w:val="nl-BE"/>
        </w:rPr>
        <w:t>Gelijkheid</w:t>
      </w:r>
      <w:r w:rsidRPr="006E78FD">
        <w:rPr>
          <w:lang w:val="nl-BE"/>
        </w:rPr>
        <w:t>: alle Belgen zijn gelijk voor de wet (artikel 10)</w:t>
      </w:r>
    </w:p>
    <w:p w14:paraId="07A46F5F" w14:textId="4CCCA6F5" w:rsidR="00847185" w:rsidRPr="006E78FD" w:rsidRDefault="00847185" w:rsidP="00847185">
      <w:pPr>
        <w:pStyle w:val="Corpsdetexte"/>
        <w:numPr>
          <w:ilvl w:val="0"/>
          <w:numId w:val="49"/>
        </w:numPr>
        <w:jc w:val="both"/>
        <w:rPr>
          <w:lang w:val="nl-BE"/>
        </w:rPr>
      </w:pPr>
      <w:r w:rsidRPr="006E78FD">
        <w:rPr>
          <w:b/>
          <w:bCs/>
          <w:lang w:val="nl-BE"/>
        </w:rPr>
        <w:lastRenderedPageBreak/>
        <w:t>Non-discriminatie</w:t>
      </w:r>
      <w:r w:rsidRPr="006E78FD">
        <w:rPr>
          <w:lang w:val="nl-BE"/>
        </w:rPr>
        <w:t>: het genot van de aan Belgen toegekende rechten en vrijheden moet zonder discriminatie worden gewaarborgd (artikel 11)</w:t>
      </w:r>
    </w:p>
    <w:p w14:paraId="13B6E28F" w14:textId="66D1E460" w:rsidR="00847185" w:rsidRPr="006E78FD" w:rsidRDefault="00847185" w:rsidP="00847185">
      <w:pPr>
        <w:pStyle w:val="Corpsdetexte"/>
        <w:numPr>
          <w:ilvl w:val="0"/>
          <w:numId w:val="49"/>
        </w:numPr>
        <w:jc w:val="both"/>
        <w:rPr>
          <w:lang w:val="nl-BE"/>
        </w:rPr>
      </w:pPr>
      <w:r w:rsidRPr="006E78FD">
        <w:rPr>
          <w:b/>
          <w:bCs/>
          <w:lang w:val="nl-BE"/>
        </w:rPr>
        <w:t xml:space="preserve">Eerbiediging van het privéleven </w:t>
      </w:r>
      <w:r w:rsidRPr="006E78FD">
        <w:rPr>
          <w:lang w:val="nl-BE"/>
        </w:rPr>
        <w:t>(artikel 22)</w:t>
      </w:r>
    </w:p>
    <w:p w14:paraId="4D933171" w14:textId="2F098131" w:rsidR="00847185" w:rsidRPr="006E78FD" w:rsidRDefault="00847185" w:rsidP="00847185">
      <w:pPr>
        <w:pStyle w:val="Corpsdetexte"/>
        <w:numPr>
          <w:ilvl w:val="0"/>
          <w:numId w:val="49"/>
        </w:numPr>
        <w:jc w:val="both"/>
        <w:rPr>
          <w:lang w:val="nl-BE"/>
        </w:rPr>
      </w:pPr>
      <w:r w:rsidRPr="006E78FD">
        <w:rPr>
          <w:b/>
          <w:bCs/>
          <w:lang w:val="nl-BE"/>
        </w:rPr>
        <w:t>Inclusie</w:t>
      </w:r>
      <w:r w:rsidRPr="006E78FD">
        <w:rPr>
          <w:lang w:val="nl-BE"/>
        </w:rPr>
        <w:t>: elke persoon met een handicap heeft recht op volledige inclusie in de samenleving, met inbegrip van het recht op redelijke aanpassingen (artikel 22 ter)</w:t>
      </w:r>
    </w:p>
    <w:p w14:paraId="62584980" w14:textId="0EB8E29C" w:rsidR="00847185" w:rsidRPr="006E78FD" w:rsidRDefault="00847185" w:rsidP="00847185">
      <w:pPr>
        <w:pStyle w:val="Corpsdetexte"/>
        <w:numPr>
          <w:ilvl w:val="0"/>
          <w:numId w:val="49"/>
        </w:numPr>
        <w:jc w:val="both"/>
        <w:rPr>
          <w:lang w:val="nl-BE"/>
        </w:rPr>
      </w:pPr>
      <w:r w:rsidRPr="006E78FD">
        <w:rPr>
          <w:b/>
          <w:bCs/>
          <w:lang w:val="nl-BE"/>
        </w:rPr>
        <w:t>Recht op waardigheid</w:t>
      </w:r>
      <w:r w:rsidRPr="006E78FD">
        <w:rPr>
          <w:lang w:val="nl-BE"/>
        </w:rPr>
        <w:t xml:space="preserve">, </w:t>
      </w:r>
      <w:r w:rsidRPr="006E78FD">
        <w:rPr>
          <w:b/>
          <w:bCs/>
          <w:lang w:val="nl-BE"/>
        </w:rPr>
        <w:t xml:space="preserve">bescherming van de gezondheid </w:t>
      </w:r>
      <w:r w:rsidRPr="006E78FD">
        <w:rPr>
          <w:lang w:val="nl-BE"/>
        </w:rPr>
        <w:t xml:space="preserve">en </w:t>
      </w:r>
      <w:r w:rsidRPr="006E78FD">
        <w:rPr>
          <w:b/>
          <w:bCs/>
          <w:lang w:val="nl-BE"/>
        </w:rPr>
        <w:t xml:space="preserve">medische hulp </w:t>
      </w:r>
      <w:r w:rsidRPr="006E78FD">
        <w:rPr>
          <w:lang w:val="nl-BE"/>
        </w:rPr>
        <w:t>(artikel 23)</w:t>
      </w:r>
    </w:p>
    <w:p w14:paraId="10F2F0D0" w14:textId="7666D8B6" w:rsidR="00C44E30" w:rsidRPr="006E78FD" w:rsidRDefault="00C44E30" w:rsidP="0062509E">
      <w:pPr>
        <w:pStyle w:val="Corpsdetexte"/>
        <w:jc w:val="both"/>
        <w:rPr>
          <w:lang w:val="nl-BE"/>
        </w:rPr>
      </w:pPr>
    </w:p>
    <w:p w14:paraId="76716634" w14:textId="15F125B4" w:rsidR="00642BA6" w:rsidRPr="006E78FD" w:rsidRDefault="00237B99">
      <w:pPr>
        <w:pStyle w:val="Titre1"/>
        <w:rPr>
          <w:lang w:val="nl-BE"/>
        </w:rPr>
      </w:pPr>
      <w:r w:rsidRPr="006E78FD">
        <w:rPr>
          <w:lang w:val="nl-BE"/>
        </w:rPr>
        <w:t xml:space="preserve">4/ </w:t>
      </w:r>
      <w:r w:rsidR="002B4D9F" w:rsidRPr="006E78FD">
        <w:rPr>
          <w:spacing w:val="-5"/>
          <w:lang w:val="nl-BE"/>
        </w:rPr>
        <w:t xml:space="preserve">Kunstmatige intelligentie </w:t>
      </w:r>
      <w:r w:rsidR="00E70CDE" w:rsidRPr="006E78FD">
        <w:rPr>
          <w:spacing w:val="-5"/>
          <w:lang w:val="nl-BE"/>
        </w:rPr>
        <w:t>in de gezondheidszorg</w:t>
      </w:r>
      <w:r w:rsidR="002B4D9F" w:rsidRPr="006E78FD">
        <w:rPr>
          <w:spacing w:val="-5"/>
          <w:lang w:val="nl-BE"/>
        </w:rPr>
        <w:t xml:space="preserve">: impact en </w:t>
      </w:r>
      <w:r w:rsidR="00F074F5" w:rsidRPr="006E78FD">
        <w:rPr>
          <w:lang w:val="nl-BE"/>
        </w:rPr>
        <w:t>uitdagingen</w:t>
      </w:r>
    </w:p>
    <w:p w14:paraId="0F914296" w14:textId="77777777" w:rsidR="00642BA6" w:rsidRPr="006E78FD" w:rsidRDefault="00642BA6">
      <w:pPr>
        <w:pStyle w:val="Corpsdetexte"/>
        <w:rPr>
          <w:lang w:val="nl-BE"/>
        </w:rPr>
      </w:pPr>
    </w:p>
    <w:p w14:paraId="52B41B9B" w14:textId="038E4647" w:rsidR="00642BA6" w:rsidRPr="006E78FD" w:rsidRDefault="004D1CDC">
      <w:pPr>
        <w:pStyle w:val="Corpsdetexte"/>
        <w:spacing w:before="1"/>
        <w:rPr>
          <w:b/>
          <w:bCs/>
          <w:u w:val="single"/>
          <w:lang w:val="nl-BE"/>
        </w:rPr>
      </w:pPr>
      <w:r w:rsidRPr="006E78FD">
        <w:rPr>
          <w:b/>
          <w:bCs/>
          <w:u w:val="single"/>
          <w:lang w:val="nl-BE"/>
        </w:rPr>
        <w:t>AI in de gezondheidszorg: verschillende uitdagingen naargelang de actoren</w:t>
      </w:r>
    </w:p>
    <w:p w14:paraId="76A567D5" w14:textId="77777777" w:rsidR="004D1CDC" w:rsidRPr="006E78FD" w:rsidRDefault="004D1CDC">
      <w:pPr>
        <w:pStyle w:val="Corpsdetexte"/>
        <w:spacing w:before="1"/>
        <w:rPr>
          <w:lang w:val="nl-BE"/>
        </w:rPr>
      </w:pPr>
    </w:p>
    <w:p w14:paraId="1BFC241D" w14:textId="39F0204F" w:rsidR="004D1CDC" w:rsidRPr="006E78FD" w:rsidRDefault="004D1CDC" w:rsidP="003A195B">
      <w:pPr>
        <w:pStyle w:val="Corpsdetexte"/>
        <w:spacing w:before="1"/>
        <w:jc w:val="both"/>
        <w:rPr>
          <w:lang w:val="nl-BE"/>
        </w:rPr>
      </w:pPr>
      <w:r w:rsidRPr="006E78FD">
        <w:rPr>
          <w:lang w:val="nl-BE"/>
        </w:rPr>
        <w:t xml:space="preserve">Producenten, kopers, artsen, patiënten, iedereen heeft te maken met de huidige implementatie van AI in de gezondheidszorg. Maar </w:t>
      </w:r>
      <w:r w:rsidRPr="006E78FD">
        <w:rPr>
          <w:b/>
          <w:bCs/>
          <w:lang w:val="nl-BE"/>
        </w:rPr>
        <w:t xml:space="preserve">de uitdagingen verschillen </w:t>
      </w:r>
      <w:r w:rsidRPr="006E78FD">
        <w:rPr>
          <w:lang w:val="nl-BE"/>
        </w:rPr>
        <w:t>naargelang men tot een van deze categorieën behoort:</w:t>
      </w:r>
    </w:p>
    <w:p w14:paraId="514246EB" w14:textId="77777777" w:rsidR="004D1CDC" w:rsidRPr="006E78FD" w:rsidRDefault="004D1CDC" w:rsidP="003A195B">
      <w:pPr>
        <w:pStyle w:val="Corpsdetexte"/>
        <w:spacing w:before="1"/>
        <w:jc w:val="both"/>
        <w:rPr>
          <w:lang w:val="nl-BE"/>
        </w:rPr>
      </w:pPr>
    </w:p>
    <w:p w14:paraId="16432433" w14:textId="43A325C4" w:rsidR="004D1CDC" w:rsidRPr="006E78FD" w:rsidRDefault="004D1CDC" w:rsidP="003A195B">
      <w:pPr>
        <w:pStyle w:val="Corpsdetexte"/>
        <w:numPr>
          <w:ilvl w:val="0"/>
          <w:numId w:val="26"/>
        </w:numPr>
        <w:spacing w:before="1"/>
        <w:jc w:val="both"/>
        <w:rPr>
          <w:lang w:val="nl-BE"/>
        </w:rPr>
      </w:pPr>
      <w:r w:rsidRPr="006E78FD">
        <w:rPr>
          <w:b/>
          <w:bCs/>
          <w:lang w:val="nl-BE"/>
        </w:rPr>
        <w:t xml:space="preserve">Producenten </w:t>
      </w:r>
      <w:r w:rsidRPr="006E78FD">
        <w:rPr>
          <w:lang w:val="nl-BE"/>
        </w:rPr>
        <w:t xml:space="preserve">van AI-systemen zijn vooral bezorgd over de </w:t>
      </w:r>
      <w:r w:rsidRPr="006E78FD">
        <w:rPr>
          <w:b/>
          <w:bCs/>
          <w:lang w:val="nl-BE"/>
        </w:rPr>
        <w:t xml:space="preserve">regelgeving, </w:t>
      </w:r>
      <w:r w:rsidRPr="006E78FD">
        <w:rPr>
          <w:lang w:val="nl-BE"/>
        </w:rPr>
        <w:t>die zij</w:t>
      </w:r>
      <w:r w:rsidR="00584730" w:rsidRPr="006E78FD">
        <w:rPr>
          <w:lang w:val="nl-BE"/>
        </w:rPr>
        <w:t xml:space="preserve"> willen </w:t>
      </w:r>
      <w:r w:rsidRPr="006E78FD">
        <w:rPr>
          <w:lang w:val="nl-BE"/>
        </w:rPr>
        <w:t>begrijpen en naleven.</w:t>
      </w:r>
    </w:p>
    <w:p w14:paraId="5BEE6CC8" w14:textId="657C4610" w:rsidR="004D1CDC" w:rsidRPr="006E78FD" w:rsidRDefault="004D1CDC" w:rsidP="003A195B">
      <w:pPr>
        <w:pStyle w:val="Corpsdetexte"/>
        <w:numPr>
          <w:ilvl w:val="0"/>
          <w:numId w:val="26"/>
        </w:numPr>
        <w:spacing w:before="1"/>
        <w:jc w:val="both"/>
        <w:rPr>
          <w:lang w:val="nl-BE"/>
        </w:rPr>
      </w:pPr>
      <w:r w:rsidRPr="006E78FD">
        <w:rPr>
          <w:b/>
          <w:bCs/>
          <w:lang w:val="nl-BE"/>
        </w:rPr>
        <w:t xml:space="preserve">Patiënten </w:t>
      </w:r>
      <w:r w:rsidRPr="006E78FD">
        <w:rPr>
          <w:lang w:val="nl-BE"/>
        </w:rPr>
        <w:t xml:space="preserve">willen </w:t>
      </w:r>
      <w:r w:rsidR="004924D5" w:rsidRPr="006E78FD">
        <w:rPr>
          <w:lang w:val="nl-BE"/>
        </w:rPr>
        <w:t xml:space="preserve">hun gezondheidssituatie en de waarschijnlijke ontwikkeling daarvan, de voorgestelde behandelingen enz. </w:t>
      </w:r>
      <w:r w:rsidRPr="006E78FD">
        <w:rPr>
          <w:b/>
          <w:bCs/>
          <w:lang w:val="nl-BE"/>
        </w:rPr>
        <w:t xml:space="preserve">begrijpen </w:t>
      </w:r>
      <w:r w:rsidRPr="006E78FD">
        <w:rPr>
          <w:lang w:val="nl-BE"/>
        </w:rPr>
        <w:t xml:space="preserve">en </w:t>
      </w:r>
      <w:r w:rsidR="1A9AD13C" w:rsidRPr="006E78FD">
        <w:rPr>
          <w:b/>
          <w:bCs/>
          <w:lang w:val="nl-BE"/>
        </w:rPr>
        <w:t>vertrouwen</w:t>
      </w:r>
      <w:r w:rsidRPr="006E78FD">
        <w:rPr>
          <w:lang w:val="nl-BE"/>
        </w:rPr>
        <w:t xml:space="preserve"> bij gebrek aan informatie </w:t>
      </w:r>
      <w:r w:rsidR="004924D5" w:rsidRPr="006E78FD">
        <w:rPr>
          <w:lang w:val="nl-BE"/>
        </w:rPr>
        <w:t xml:space="preserve">doorgaans </w:t>
      </w:r>
      <w:r w:rsidR="0039688A" w:rsidRPr="006E78FD">
        <w:rPr>
          <w:lang w:val="nl-BE"/>
        </w:rPr>
        <w:t xml:space="preserve">standaard </w:t>
      </w:r>
      <w:r w:rsidR="1A9AD13C" w:rsidRPr="006E78FD">
        <w:rPr>
          <w:b/>
          <w:bCs/>
          <w:lang w:val="nl-BE"/>
        </w:rPr>
        <w:t xml:space="preserve">op </w:t>
      </w:r>
      <w:r w:rsidRPr="006E78FD">
        <w:rPr>
          <w:b/>
          <w:bCs/>
          <w:lang w:val="nl-BE"/>
        </w:rPr>
        <w:t>artsen</w:t>
      </w:r>
      <w:r w:rsidR="00BB0C8F" w:rsidRPr="006E78FD">
        <w:rPr>
          <w:lang w:val="nl-BE"/>
        </w:rPr>
        <w:t>.</w:t>
      </w:r>
    </w:p>
    <w:p w14:paraId="190F253C" w14:textId="4EF05A38" w:rsidR="004D1CDC" w:rsidRPr="006E78FD" w:rsidRDefault="007E3E81" w:rsidP="003A195B">
      <w:pPr>
        <w:pStyle w:val="Corpsdetexte"/>
        <w:numPr>
          <w:ilvl w:val="0"/>
          <w:numId w:val="26"/>
        </w:numPr>
        <w:spacing w:before="1"/>
        <w:jc w:val="both"/>
        <w:rPr>
          <w:lang w:val="nl-BE"/>
        </w:rPr>
      </w:pPr>
      <w:r w:rsidRPr="006E78FD">
        <w:rPr>
          <w:b/>
          <w:bCs/>
          <w:lang w:val="nl-BE"/>
        </w:rPr>
        <w:t xml:space="preserve">Zorgverleners </w:t>
      </w:r>
      <w:r w:rsidR="6A418403" w:rsidRPr="006E78FD">
        <w:rPr>
          <w:lang w:val="nl-BE"/>
        </w:rPr>
        <w:t xml:space="preserve">maken zich zorgen over hun </w:t>
      </w:r>
      <w:r w:rsidR="6A418403" w:rsidRPr="006E78FD">
        <w:rPr>
          <w:b/>
          <w:bCs/>
          <w:lang w:val="nl-BE"/>
        </w:rPr>
        <w:t xml:space="preserve">verantwoordelijkheid </w:t>
      </w:r>
      <w:r w:rsidR="6A418403" w:rsidRPr="006E78FD">
        <w:rPr>
          <w:lang w:val="nl-BE"/>
        </w:rPr>
        <w:t xml:space="preserve">bij de toepassing van een AI-beslissing en zijn misschien geneigd om te </w:t>
      </w:r>
      <w:r w:rsidR="6A418403" w:rsidRPr="006E78FD">
        <w:rPr>
          <w:b/>
          <w:bCs/>
          <w:lang w:val="nl-BE"/>
        </w:rPr>
        <w:t xml:space="preserve">vertrouwen op </w:t>
      </w:r>
      <w:r w:rsidR="6A418403" w:rsidRPr="006E78FD">
        <w:rPr>
          <w:lang w:val="nl-BE"/>
        </w:rPr>
        <w:t xml:space="preserve">bestaande </w:t>
      </w:r>
      <w:r w:rsidR="6A418403" w:rsidRPr="006E78FD">
        <w:rPr>
          <w:b/>
          <w:bCs/>
          <w:lang w:val="nl-BE"/>
        </w:rPr>
        <w:t xml:space="preserve">certificeringen </w:t>
      </w:r>
      <w:r w:rsidR="6A418403" w:rsidRPr="006E78FD">
        <w:rPr>
          <w:lang w:val="nl-BE"/>
        </w:rPr>
        <w:t>van de gebruikte tools</w:t>
      </w:r>
      <w:r w:rsidR="5115613C" w:rsidRPr="006E78FD">
        <w:rPr>
          <w:lang w:val="nl-BE"/>
        </w:rPr>
        <w:t>.</w:t>
      </w:r>
    </w:p>
    <w:p w14:paraId="37AD2DA7" w14:textId="5D76D95A" w:rsidR="521AB255" w:rsidRPr="006E78FD" w:rsidRDefault="00A049C5" w:rsidP="00D028BF">
      <w:pPr>
        <w:pStyle w:val="Corpsdetexte"/>
        <w:numPr>
          <w:ilvl w:val="0"/>
          <w:numId w:val="26"/>
        </w:numPr>
        <w:spacing w:before="1"/>
        <w:jc w:val="both"/>
        <w:rPr>
          <w:lang w:val="nl-BE"/>
        </w:rPr>
      </w:pPr>
      <w:r w:rsidRPr="006E78FD">
        <w:rPr>
          <w:b/>
          <w:bCs/>
          <w:lang w:val="nl-BE"/>
        </w:rPr>
        <w:t>Kopers</w:t>
      </w:r>
      <w:r w:rsidRPr="006E78FD">
        <w:rPr>
          <w:lang w:val="nl-BE"/>
        </w:rPr>
        <w:t xml:space="preserve"> van AI worden geconfronteerd met </w:t>
      </w:r>
      <w:r w:rsidRPr="006E78FD">
        <w:rPr>
          <w:b/>
          <w:bCs/>
          <w:lang w:val="nl-BE"/>
        </w:rPr>
        <w:t xml:space="preserve">druk op de financiering van de gezondheidszorg </w:t>
      </w:r>
      <w:r w:rsidRPr="006E78FD">
        <w:rPr>
          <w:lang w:val="nl-BE"/>
        </w:rPr>
        <w:t xml:space="preserve">en zijn geneigd, of zelfs genoodzaakt, om kosten te besparen.  </w:t>
      </w:r>
    </w:p>
    <w:p w14:paraId="0F5DB5AB" w14:textId="77777777" w:rsidR="004D1CDC" w:rsidRPr="006E78FD" w:rsidRDefault="004D1CDC">
      <w:pPr>
        <w:pStyle w:val="Corpsdetexte"/>
        <w:spacing w:before="1"/>
        <w:rPr>
          <w:lang w:val="nl-BE"/>
        </w:rPr>
      </w:pPr>
    </w:p>
    <w:p w14:paraId="4181D7D9" w14:textId="24333A01" w:rsidR="004D1CDC" w:rsidRPr="006E78FD" w:rsidRDefault="1DAF0963">
      <w:pPr>
        <w:pStyle w:val="Corpsdetexte"/>
        <w:spacing w:before="1"/>
        <w:rPr>
          <w:b/>
          <w:bCs/>
          <w:u w:val="single"/>
          <w:lang w:val="nl-BE"/>
        </w:rPr>
      </w:pPr>
      <w:r w:rsidRPr="006E78FD">
        <w:rPr>
          <w:b/>
          <w:bCs/>
          <w:u w:val="single"/>
          <w:lang w:val="nl-BE"/>
        </w:rPr>
        <w:t xml:space="preserve">De centrale plaats van de 'standard of care' en de kwestie van de verantwoordelijkheid </w:t>
      </w:r>
      <w:r w:rsidR="0050243A" w:rsidRPr="006E78FD">
        <w:rPr>
          <w:b/>
          <w:bCs/>
          <w:u w:val="single"/>
          <w:lang w:val="nl-BE"/>
        </w:rPr>
        <w:t>van de zorgverlener</w:t>
      </w:r>
    </w:p>
    <w:p w14:paraId="5B020F72" w14:textId="77777777" w:rsidR="00D54BFE" w:rsidRPr="006E78FD" w:rsidRDefault="00D54BFE">
      <w:pPr>
        <w:pStyle w:val="Corpsdetexte"/>
        <w:spacing w:before="1"/>
        <w:rPr>
          <w:lang w:val="nl-BE"/>
        </w:rPr>
      </w:pPr>
    </w:p>
    <w:p w14:paraId="19380B69" w14:textId="40C52AA5" w:rsidR="00A65073" w:rsidRPr="006E78FD" w:rsidRDefault="000E02B0" w:rsidP="00A25A57">
      <w:pPr>
        <w:pStyle w:val="Corpsdetexte"/>
        <w:spacing w:before="1"/>
        <w:jc w:val="both"/>
        <w:rPr>
          <w:lang w:val="nl-BE"/>
        </w:rPr>
      </w:pPr>
      <w:r w:rsidRPr="006E78FD">
        <w:rPr>
          <w:lang w:val="nl-BE"/>
        </w:rPr>
        <w:t>Wat gebeurt er bij de implementatie van AI in geval van geautomatiseerde</w:t>
      </w:r>
      <w:r w:rsidR="00FF2384" w:rsidRPr="006E78FD">
        <w:rPr>
          <w:lang w:val="nl-BE"/>
        </w:rPr>
        <w:t xml:space="preserve"> medische</w:t>
      </w:r>
      <w:r w:rsidRPr="006E78FD">
        <w:rPr>
          <w:lang w:val="nl-BE"/>
        </w:rPr>
        <w:t xml:space="preserve"> besluitvorming en wat is dan de verantwoordelijkheid van </w:t>
      </w:r>
      <w:r w:rsidR="005D1A3C" w:rsidRPr="006E78FD">
        <w:rPr>
          <w:lang w:val="nl-BE"/>
        </w:rPr>
        <w:t>de zorgverlener</w:t>
      </w:r>
      <w:r w:rsidRPr="006E78FD">
        <w:rPr>
          <w:lang w:val="nl-BE"/>
        </w:rPr>
        <w:t xml:space="preserve">? </w:t>
      </w:r>
      <w:r w:rsidRPr="006E78FD">
        <w:rPr>
          <w:b/>
          <w:bCs/>
          <w:lang w:val="nl-BE"/>
        </w:rPr>
        <w:t xml:space="preserve">In Europa blijft de arts eindverantwoordelijk voor medische beslissingen. </w:t>
      </w:r>
      <w:r w:rsidR="00A65073" w:rsidRPr="006E78FD">
        <w:rPr>
          <w:lang w:val="nl-BE"/>
        </w:rPr>
        <w:t>Wanneer zich een probleem voordoet bij de behandeling van een patiënt, wordt verwezen naar de 'standard of care' of 'zorgnorm'. De arts is niet aansprakelijk voor een medische fout als gevolg van AI als de beslissing van het AI-systeem overeenkomt met de 'zorgstandaard'. In geval van een verschil tussen de 'zorgstandaard' en de beslissing van de AI, dient de arts de 'zorgstandaard' te volgen.</w:t>
      </w:r>
    </w:p>
    <w:p w14:paraId="2C40C7A7" w14:textId="4DEBE155" w:rsidR="002D5E1E" w:rsidRPr="006E78FD" w:rsidRDefault="0BE1E476" w:rsidP="00A25A57">
      <w:pPr>
        <w:pStyle w:val="Corpsdetexte"/>
        <w:spacing w:before="1"/>
        <w:jc w:val="both"/>
        <w:rPr>
          <w:lang w:val="nl-BE"/>
        </w:rPr>
      </w:pPr>
      <w:r w:rsidRPr="006E78FD">
        <w:rPr>
          <w:lang w:val="nl-BE"/>
        </w:rPr>
        <w:t xml:space="preserve">Het is echter denkbaar dat </w:t>
      </w:r>
      <w:r w:rsidRPr="006E78FD">
        <w:rPr>
          <w:b/>
          <w:bCs/>
          <w:lang w:val="nl-BE"/>
        </w:rPr>
        <w:t>geautomatiseerde AI-systemen in de toekomst steeds meer DE 'zorgstandaard' zullen worden</w:t>
      </w:r>
      <w:r w:rsidRPr="006E78FD">
        <w:rPr>
          <w:lang w:val="nl-BE"/>
        </w:rPr>
        <w:t xml:space="preserve">. Het gevaar van aansprakelijkheid </w:t>
      </w:r>
      <w:r w:rsidR="3F7B8EF2" w:rsidRPr="006E78FD">
        <w:rPr>
          <w:lang w:val="nl-BE"/>
        </w:rPr>
        <w:t xml:space="preserve">in geval van een medische fout </w:t>
      </w:r>
      <w:r w:rsidR="370DCB56" w:rsidRPr="006E78FD">
        <w:rPr>
          <w:lang w:val="nl-BE"/>
        </w:rPr>
        <w:t xml:space="preserve">als gevolg van AI, op voorwaarde dat de </w:t>
      </w:r>
      <w:r w:rsidRPr="006E78FD">
        <w:rPr>
          <w:lang w:val="nl-BE"/>
        </w:rPr>
        <w:t xml:space="preserve">arts </w:t>
      </w:r>
      <w:r w:rsidR="3F7B8EF2" w:rsidRPr="006E78FD">
        <w:rPr>
          <w:lang w:val="nl-BE"/>
        </w:rPr>
        <w:t>in staat</w:t>
      </w:r>
      <w:r w:rsidR="370DCB56" w:rsidRPr="006E78FD">
        <w:rPr>
          <w:lang w:val="nl-BE"/>
        </w:rPr>
        <w:t xml:space="preserve"> is </w:t>
      </w:r>
      <w:r w:rsidR="3F7B8EF2" w:rsidRPr="006E78FD">
        <w:rPr>
          <w:lang w:val="nl-BE"/>
        </w:rPr>
        <w:t xml:space="preserve">om AI-systemen te gebruiken, </w:t>
      </w:r>
      <w:r w:rsidRPr="006E78FD">
        <w:rPr>
          <w:lang w:val="nl-BE"/>
        </w:rPr>
        <w:t xml:space="preserve">zou geleidelijk aan verdwijnen, </w:t>
      </w:r>
      <w:r w:rsidR="36E28F74" w:rsidRPr="006E78FD">
        <w:rPr>
          <w:lang w:val="nl-BE"/>
        </w:rPr>
        <w:t xml:space="preserve">maar niet </w:t>
      </w:r>
      <w:r w:rsidR="3F7B8EF2" w:rsidRPr="006E78FD">
        <w:rPr>
          <w:lang w:val="nl-BE"/>
        </w:rPr>
        <w:t xml:space="preserve">voor artsen </w:t>
      </w:r>
      <w:r w:rsidR="15F4585E" w:rsidRPr="006E78FD">
        <w:rPr>
          <w:lang w:val="nl-BE"/>
        </w:rPr>
        <w:t xml:space="preserve">die </w:t>
      </w:r>
      <w:r w:rsidR="3F7B8EF2" w:rsidRPr="006E78FD">
        <w:rPr>
          <w:lang w:val="nl-BE"/>
        </w:rPr>
        <w:t xml:space="preserve">weinig ervaring hebben met geautomatiseerde systemen en </w:t>
      </w:r>
      <w:r w:rsidR="15F4585E" w:rsidRPr="006E78FD">
        <w:rPr>
          <w:lang w:val="nl-BE"/>
        </w:rPr>
        <w:t xml:space="preserve">er geen gebruik van maken. </w:t>
      </w:r>
      <w:r w:rsidR="3F7B8EF2" w:rsidRPr="006E78FD">
        <w:rPr>
          <w:lang w:val="nl-BE"/>
        </w:rPr>
        <w:t xml:space="preserve">Bovendien </w:t>
      </w:r>
      <w:r w:rsidRPr="006E78FD">
        <w:rPr>
          <w:lang w:val="nl-BE"/>
        </w:rPr>
        <w:t>blijft</w:t>
      </w:r>
      <w:r w:rsidR="3F7B8EF2" w:rsidRPr="006E78FD">
        <w:rPr>
          <w:lang w:val="nl-BE"/>
        </w:rPr>
        <w:t>, ongeacht of de arts al dan niet verantwoordelijk wordt gehouden voor een medische fout</w:t>
      </w:r>
      <w:r w:rsidR="50C3346A" w:rsidRPr="006E78FD">
        <w:rPr>
          <w:lang w:val="nl-BE"/>
        </w:rPr>
        <w:t xml:space="preserve">, </w:t>
      </w:r>
      <w:r w:rsidRPr="006E78FD">
        <w:rPr>
          <w:lang w:val="nl-BE"/>
        </w:rPr>
        <w:t xml:space="preserve">de impact van een </w:t>
      </w:r>
      <w:r w:rsidR="36E28F74" w:rsidRPr="006E78FD">
        <w:rPr>
          <w:lang w:val="nl-BE"/>
        </w:rPr>
        <w:t xml:space="preserve">dergelijke </w:t>
      </w:r>
      <w:r w:rsidRPr="006E78FD">
        <w:rPr>
          <w:lang w:val="nl-BE"/>
        </w:rPr>
        <w:t xml:space="preserve">fout </w:t>
      </w:r>
      <w:r w:rsidR="36E28F74" w:rsidRPr="006E78FD">
        <w:rPr>
          <w:lang w:val="nl-BE"/>
        </w:rPr>
        <w:t xml:space="preserve">op de patiënt </w:t>
      </w:r>
      <w:r w:rsidRPr="006E78FD">
        <w:rPr>
          <w:lang w:val="nl-BE"/>
        </w:rPr>
        <w:t>bestaan en kan</w:t>
      </w:r>
      <w:r w:rsidR="005D1A3C" w:rsidRPr="006E78FD">
        <w:rPr>
          <w:lang w:val="nl-BE"/>
        </w:rPr>
        <w:t xml:space="preserve"> de angst voor fouten </w:t>
      </w:r>
      <w:r w:rsidRPr="006E78FD">
        <w:rPr>
          <w:lang w:val="nl-BE"/>
        </w:rPr>
        <w:t xml:space="preserve">het vertrouwensverband tussen de patiënt en zijn </w:t>
      </w:r>
      <w:r w:rsidR="005D1A3C" w:rsidRPr="006E78FD">
        <w:rPr>
          <w:lang w:val="nl-BE"/>
        </w:rPr>
        <w:t>zorgverlener</w:t>
      </w:r>
      <w:r w:rsidRPr="006E78FD">
        <w:rPr>
          <w:lang w:val="nl-BE"/>
        </w:rPr>
        <w:t xml:space="preserve"> aantasten</w:t>
      </w:r>
      <w:r w:rsidR="005D1A3C" w:rsidRPr="006E78FD">
        <w:rPr>
          <w:lang w:val="nl-BE"/>
        </w:rPr>
        <w:t xml:space="preserve">. </w:t>
      </w:r>
      <w:r w:rsidR="3F7B8EF2" w:rsidRPr="006E78FD">
        <w:rPr>
          <w:lang w:val="nl-BE"/>
        </w:rPr>
        <w:t xml:space="preserve">In het belang van zowel </w:t>
      </w:r>
      <w:r w:rsidR="005D1A3C" w:rsidRPr="006E78FD">
        <w:rPr>
          <w:lang w:val="nl-BE"/>
        </w:rPr>
        <w:t xml:space="preserve">zorgverleners </w:t>
      </w:r>
      <w:r w:rsidR="3F7B8EF2" w:rsidRPr="006E78FD">
        <w:rPr>
          <w:lang w:val="nl-BE"/>
        </w:rPr>
        <w:t xml:space="preserve">als patiënten </w:t>
      </w:r>
      <w:r w:rsidR="370DCB56" w:rsidRPr="006E78FD">
        <w:rPr>
          <w:b/>
          <w:bCs/>
          <w:lang w:val="nl-BE"/>
        </w:rPr>
        <w:t>is</w:t>
      </w:r>
      <w:r w:rsidR="3F7B8EF2" w:rsidRPr="006E78FD">
        <w:rPr>
          <w:b/>
          <w:bCs/>
          <w:lang w:val="nl-BE"/>
        </w:rPr>
        <w:t xml:space="preserve"> het </w:t>
      </w:r>
      <w:r w:rsidR="370DCB56" w:rsidRPr="006E78FD">
        <w:rPr>
          <w:lang w:val="nl-BE"/>
        </w:rPr>
        <w:t>daarom van</w:t>
      </w:r>
      <w:r w:rsidR="370DCB56" w:rsidRPr="006E78FD">
        <w:rPr>
          <w:b/>
          <w:bCs/>
          <w:lang w:val="nl-BE"/>
        </w:rPr>
        <w:t xml:space="preserve"> cruciaal </w:t>
      </w:r>
      <w:r w:rsidR="370DCB56" w:rsidRPr="006E78FD">
        <w:rPr>
          <w:lang w:val="nl-BE"/>
        </w:rPr>
        <w:t xml:space="preserve">belang </w:t>
      </w:r>
      <w:r w:rsidRPr="006E78FD">
        <w:rPr>
          <w:b/>
          <w:bCs/>
          <w:lang w:val="nl-BE"/>
        </w:rPr>
        <w:t xml:space="preserve">dat </w:t>
      </w:r>
      <w:r w:rsidR="3F7B8EF2" w:rsidRPr="006E78FD">
        <w:rPr>
          <w:b/>
          <w:bCs/>
          <w:lang w:val="nl-BE"/>
        </w:rPr>
        <w:t xml:space="preserve">elke </w:t>
      </w:r>
      <w:r w:rsidRPr="006E78FD">
        <w:rPr>
          <w:b/>
          <w:bCs/>
          <w:lang w:val="nl-BE"/>
        </w:rPr>
        <w:t xml:space="preserve">arts </w:t>
      </w:r>
      <w:r w:rsidR="005D1A3C" w:rsidRPr="006E78FD">
        <w:rPr>
          <w:b/>
          <w:bCs/>
          <w:lang w:val="nl-BE"/>
        </w:rPr>
        <w:t xml:space="preserve">of </w:t>
      </w:r>
      <w:r w:rsidR="39722A9B" w:rsidRPr="006E78FD">
        <w:rPr>
          <w:b/>
          <w:bCs/>
          <w:lang w:val="nl-BE"/>
        </w:rPr>
        <w:t xml:space="preserve">elk medisch en paramedisch team </w:t>
      </w:r>
      <w:r w:rsidRPr="006E78FD">
        <w:rPr>
          <w:b/>
          <w:bCs/>
          <w:lang w:val="nl-BE"/>
        </w:rPr>
        <w:t xml:space="preserve">over voldoende AI-vaardigheden beschikt, </w:t>
      </w:r>
      <w:r w:rsidR="754C37BE" w:rsidRPr="006E78FD">
        <w:rPr>
          <w:b/>
          <w:bCs/>
          <w:lang w:val="nl-BE"/>
        </w:rPr>
        <w:t xml:space="preserve">ongeacht of de zorgstandaard </w:t>
      </w:r>
      <w:r w:rsidR="4EE690C7" w:rsidRPr="006E78FD">
        <w:rPr>
          <w:b/>
          <w:bCs/>
          <w:lang w:val="nl-BE"/>
        </w:rPr>
        <w:t>daarmee</w:t>
      </w:r>
      <w:r w:rsidR="754C37BE" w:rsidRPr="006E78FD">
        <w:rPr>
          <w:b/>
          <w:bCs/>
          <w:lang w:val="nl-BE"/>
        </w:rPr>
        <w:t xml:space="preserve"> overeenkomt</w:t>
      </w:r>
      <w:r w:rsidR="4EE690C7" w:rsidRPr="006E78FD">
        <w:rPr>
          <w:b/>
          <w:bCs/>
          <w:lang w:val="nl-BE"/>
        </w:rPr>
        <w:t xml:space="preserve">, </w:t>
      </w:r>
      <w:r w:rsidR="5115613C" w:rsidRPr="006E78FD">
        <w:rPr>
          <w:b/>
          <w:bCs/>
          <w:lang w:val="nl-BE"/>
        </w:rPr>
        <w:t xml:space="preserve">om </w:t>
      </w:r>
      <w:r w:rsidRPr="006E78FD">
        <w:rPr>
          <w:b/>
          <w:bCs/>
          <w:lang w:val="nl-BE"/>
        </w:rPr>
        <w:t xml:space="preserve">de gegrondheid </w:t>
      </w:r>
      <w:r w:rsidR="36E28F74" w:rsidRPr="006E78FD">
        <w:rPr>
          <w:b/>
          <w:bCs/>
          <w:lang w:val="nl-BE"/>
        </w:rPr>
        <w:t xml:space="preserve">van de </w:t>
      </w:r>
      <w:r w:rsidR="3F7B8EF2" w:rsidRPr="006E78FD">
        <w:rPr>
          <w:b/>
          <w:bCs/>
          <w:lang w:val="nl-BE"/>
        </w:rPr>
        <w:t xml:space="preserve">door een </w:t>
      </w:r>
      <w:r w:rsidR="36E28F74" w:rsidRPr="006E78FD">
        <w:rPr>
          <w:b/>
          <w:bCs/>
          <w:lang w:val="nl-BE"/>
        </w:rPr>
        <w:t xml:space="preserve">AI </w:t>
      </w:r>
      <w:r w:rsidR="3F7B8EF2" w:rsidRPr="006E78FD">
        <w:rPr>
          <w:b/>
          <w:bCs/>
          <w:lang w:val="nl-BE"/>
        </w:rPr>
        <w:t>genomen</w:t>
      </w:r>
      <w:r w:rsidR="36E28F74" w:rsidRPr="006E78FD">
        <w:rPr>
          <w:b/>
          <w:bCs/>
          <w:lang w:val="nl-BE"/>
        </w:rPr>
        <w:t xml:space="preserve"> beslissingen </w:t>
      </w:r>
      <w:r w:rsidR="370DCB56" w:rsidRPr="006E78FD">
        <w:rPr>
          <w:b/>
          <w:bCs/>
          <w:lang w:val="nl-BE"/>
        </w:rPr>
        <w:t>te</w:t>
      </w:r>
      <w:r w:rsidR="5115613C" w:rsidRPr="006E78FD">
        <w:rPr>
          <w:b/>
          <w:bCs/>
          <w:lang w:val="nl-BE"/>
        </w:rPr>
        <w:t xml:space="preserve"> kunnen </w:t>
      </w:r>
      <w:r w:rsidRPr="006E78FD">
        <w:rPr>
          <w:b/>
          <w:bCs/>
          <w:lang w:val="nl-BE"/>
        </w:rPr>
        <w:t xml:space="preserve">beoordelen </w:t>
      </w:r>
      <w:r w:rsidR="15F4585E" w:rsidRPr="006E78FD">
        <w:rPr>
          <w:b/>
          <w:bCs/>
          <w:lang w:val="nl-BE"/>
        </w:rPr>
        <w:t>en bekritiseren</w:t>
      </w:r>
      <w:r w:rsidR="36E28F74" w:rsidRPr="006E78FD">
        <w:rPr>
          <w:b/>
          <w:bCs/>
          <w:lang w:val="nl-BE"/>
        </w:rPr>
        <w:t xml:space="preserve">. </w:t>
      </w:r>
      <w:r w:rsidR="005D1A3C" w:rsidRPr="006E78FD">
        <w:rPr>
          <w:lang w:val="nl-BE"/>
        </w:rPr>
        <w:t xml:space="preserve">Deze </w:t>
      </w:r>
      <w:r w:rsidR="000C5170" w:rsidRPr="006E78FD">
        <w:rPr>
          <w:lang w:val="nl-BE"/>
        </w:rPr>
        <w:t xml:space="preserve">eis </w:t>
      </w:r>
      <w:r w:rsidR="005D1A3C" w:rsidRPr="006E78FD">
        <w:rPr>
          <w:lang w:val="nl-BE"/>
        </w:rPr>
        <w:t xml:space="preserve">geldt ook voor personen aan wie </w:t>
      </w:r>
      <w:r w:rsidR="7C00466F" w:rsidRPr="006E78FD">
        <w:rPr>
          <w:lang w:val="nl-BE"/>
        </w:rPr>
        <w:t xml:space="preserve">bepaalde zorg- </w:t>
      </w:r>
      <w:r w:rsidR="46715141" w:rsidRPr="006E78FD">
        <w:rPr>
          <w:lang w:val="nl-BE"/>
        </w:rPr>
        <w:t xml:space="preserve">of begeleidingshandelingen, </w:t>
      </w:r>
      <w:r w:rsidR="005D1A3C" w:rsidRPr="006E78FD">
        <w:rPr>
          <w:lang w:val="nl-BE"/>
        </w:rPr>
        <w:t xml:space="preserve">waarbij AI wordt ingezet, worden gedelegeerd </w:t>
      </w:r>
      <w:r w:rsidR="46715141" w:rsidRPr="006E78FD">
        <w:rPr>
          <w:lang w:val="nl-BE"/>
        </w:rPr>
        <w:t xml:space="preserve">(in ziekenhuizen, instellingen, </w:t>
      </w:r>
      <w:r w:rsidR="005D1A3C" w:rsidRPr="006E78FD">
        <w:rPr>
          <w:lang w:val="nl-BE"/>
        </w:rPr>
        <w:t xml:space="preserve">bejaarden- en verzorgingstehuizen, thuis). </w:t>
      </w:r>
    </w:p>
    <w:p w14:paraId="1B271558" w14:textId="6DB03964" w:rsidR="00A65073" w:rsidRPr="006E78FD" w:rsidRDefault="002D5E1E" w:rsidP="00A25A57">
      <w:pPr>
        <w:pStyle w:val="Corpsdetexte"/>
        <w:spacing w:before="1"/>
        <w:jc w:val="both"/>
        <w:rPr>
          <w:lang w:val="nl-BE"/>
        </w:rPr>
      </w:pPr>
      <w:r w:rsidRPr="006E78FD">
        <w:rPr>
          <w:lang w:val="nl-BE"/>
        </w:rPr>
        <w:t xml:space="preserve">Deze </w:t>
      </w:r>
      <w:r w:rsidR="000C5170" w:rsidRPr="006E78FD">
        <w:rPr>
          <w:lang w:val="nl-BE"/>
        </w:rPr>
        <w:t xml:space="preserve">noodzaak </w:t>
      </w:r>
      <w:r w:rsidRPr="006E78FD">
        <w:rPr>
          <w:lang w:val="nl-BE"/>
        </w:rPr>
        <w:t>komt ook terug in de AI-ACT</w:t>
      </w:r>
      <w:r w:rsidR="00C06980" w:rsidRPr="006E78FD">
        <w:rPr>
          <w:lang w:val="nl-BE"/>
        </w:rPr>
        <w:t xml:space="preserve">, </w:t>
      </w:r>
      <w:r w:rsidRPr="006E78FD">
        <w:rPr>
          <w:lang w:val="nl-BE"/>
        </w:rPr>
        <w:t xml:space="preserve">die organisaties verplicht om de vaardigheden van hun werknemers die AI gebruiken, te ontwikkelen. Maar hoe zit het in de praktijk? Het risico bestaat dat er </w:t>
      </w:r>
      <w:r w:rsidRPr="006E78FD">
        <w:rPr>
          <w:b/>
          <w:bCs/>
          <w:lang w:val="nl-BE"/>
        </w:rPr>
        <w:t xml:space="preserve">een tweedeling </w:t>
      </w:r>
      <w:r w:rsidRPr="006E78FD">
        <w:rPr>
          <w:lang w:val="nl-BE"/>
        </w:rPr>
        <w:t xml:space="preserve">ontstaat </w:t>
      </w:r>
      <w:r w:rsidRPr="006E78FD">
        <w:rPr>
          <w:b/>
          <w:bCs/>
          <w:lang w:val="nl-BE"/>
        </w:rPr>
        <w:t xml:space="preserve">in de geneeskunde, </w:t>
      </w:r>
      <w:r w:rsidRPr="006E78FD">
        <w:rPr>
          <w:lang w:val="nl-BE"/>
        </w:rPr>
        <w:t xml:space="preserve">tussen professionals die bekwaam zijn in AI en professionals die dat niet zijn, </w:t>
      </w:r>
      <w:r w:rsidR="00C06980" w:rsidRPr="006E78FD">
        <w:rPr>
          <w:lang w:val="nl-BE"/>
        </w:rPr>
        <w:t xml:space="preserve">tussen ziekenhuizen die </w:t>
      </w:r>
      <w:r w:rsidR="008C6549" w:rsidRPr="006E78FD">
        <w:rPr>
          <w:lang w:val="nl-BE"/>
        </w:rPr>
        <w:t>over AI-instrumenten</w:t>
      </w:r>
      <w:r w:rsidR="00C06980" w:rsidRPr="006E78FD">
        <w:rPr>
          <w:lang w:val="nl-BE"/>
        </w:rPr>
        <w:t xml:space="preserve"> beschikken en ziekenhuizen die dat niet hebben, </w:t>
      </w:r>
      <w:r w:rsidRPr="006E78FD">
        <w:rPr>
          <w:b/>
          <w:bCs/>
          <w:lang w:val="nl-BE"/>
        </w:rPr>
        <w:t xml:space="preserve">wat in strijd is met het recht van de patiënt </w:t>
      </w:r>
      <w:r w:rsidRPr="006E78FD">
        <w:rPr>
          <w:lang w:val="nl-BE"/>
        </w:rPr>
        <w:t xml:space="preserve">op kwaliteitsvolle zorg, namelijk de </w:t>
      </w:r>
      <w:r w:rsidRPr="006E78FD">
        <w:rPr>
          <w:b/>
          <w:bCs/>
          <w:lang w:val="nl-BE"/>
        </w:rPr>
        <w:t xml:space="preserve">best mogelijke zorg op basis </w:t>
      </w:r>
      <w:r w:rsidRPr="006E78FD">
        <w:rPr>
          <w:b/>
          <w:bCs/>
          <w:lang w:val="nl-BE"/>
        </w:rPr>
        <w:lastRenderedPageBreak/>
        <w:t xml:space="preserve">van de beschikbare medische kennis en technologieën. </w:t>
      </w:r>
      <w:r w:rsidR="00481638" w:rsidRPr="006E78FD">
        <w:rPr>
          <w:lang w:val="nl-BE"/>
        </w:rPr>
        <w:t xml:space="preserve">Dit brengt </w:t>
      </w:r>
      <w:r w:rsidR="00782A01" w:rsidRPr="006E78FD">
        <w:rPr>
          <w:lang w:val="nl-BE"/>
        </w:rPr>
        <w:t xml:space="preserve">mogelijk </w:t>
      </w:r>
      <w:r w:rsidR="00481638" w:rsidRPr="006E78FD">
        <w:rPr>
          <w:lang w:val="nl-BE"/>
        </w:rPr>
        <w:t xml:space="preserve">het </w:t>
      </w:r>
      <w:r w:rsidR="007C7907" w:rsidRPr="006E78FD">
        <w:rPr>
          <w:lang w:val="nl-BE"/>
        </w:rPr>
        <w:t>extra</w:t>
      </w:r>
      <w:r w:rsidR="00481638" w:rsidRPr="006E78FD">
        <w:rPr>
          <w:lang w:val="nl-BE"/>
        </w:rPr>
        <w:t xml:space="preserve"> risico met zich mee dat de </w:t>
      </w:r>
      <w:r w:rsidR="00481638" w:rsidRPr="006E78FD">
        <w:rPr>
          <w:b/>
          <w:bCs/>
          <w:lang w:val="nl-BE"/>
        </w:rPr>
        <w:t xml:space="preserve">ongelijkheid tussen patiënten die zich geavanceerde, duurdere geneeskunde kunnen veroorloven en anderen, </w:t>
      </w:r>
      <w:r w:rsidR="00481638" w:rsidRPr="006E78FD">
        <w:rPr>
          <w:lang w:val="nl-BE"/>
        </w:rPr>
        <w:t>nog groter wordt</w:t>
      </w:r>
      <w:r w:rsidR="00481638" w:rsidRPr="006E78FD">
        <w:rPr>
          <w:b/>
          <w:bCs/>
          <w:lang w:val="nl-BE"/>
        </w:rPr>
        <w:t>.</w:t>
      </w:r>
    </w:p>
    <w:p w14:paraId="76718ED7" w14:textId="161A724B" w:rsidR="00125327" w:rsidRPr="006E78FD" w:rsidRDefault="00125327">
      <w:pPr>
        <w:pStyle w:val="Corpsdetexte"/>
        <w:spacing w:before="1"/>
        <w:rPr>
          <w:lang w:val="nl-BE"/>
        </w:rPr>
      </w:pPr>
    </w:p>
    <w:p w14:paraId="0998FF85" w14:textId="7C1F04CF" w:rsidR="00481638" w:rsidRPr="006E78FD" w:rsidRDefault="5A86806A">
      <w:pPr>
        <w:pStyle w:val="Corpsdetexte"/>
        <w:spacing w:before="1"/>
        <w:rPr>
          <w:b/>
          <w:bCs/>
          <w:u w:val="single"/>
          <w:lang w:val="nl-BE"/>
        </w:rPr>
      </w:pPr>
      <w:r w:rsidRPr="006E78FD">
        <w:rPr>
          <w:b/>
          <w:bCs/>
          <w:u w:val="single"/>
          <w:lang w:val="nl-BE"/>
        </w:rPr>
        <w:t xml:space="preserve">De uitdaging </w:t>
      </w:r>
      <w:r w:rsidR="002567C0" w:rsidRPr="006E78FD">
        <w:rPr>
          <w:b/>
          <w:bCs/>
          <w:u w:val="single"/>
          <w:lang w:val="nl-BE"/>
        </w:rPr>
        <w:t xml:space="preserve">van de relatie tussen zorgverlener en patiënt </w:t>
      </w:r>
      <w:r w:rsidRPr="006E78FD">
        <w:rPr>
          <w:b/>
          <w:bCs/>
          <w:u w:val="single"/>
          <w:lang w:val="nl-BE"/>
        </w:rPr>
        <w:t>of de kwestie van vertrouwen</w:t>
      </w:r>
    </w:p>
    <w:p w14:paraId="5869EC2D" w14:textId="77777777" w:rsidR="00D54BFE" w:rsidRPr="006E78FD" w:rsidRDefault="00D54BFE">
      <w:pPr>
        <w:pStyle w:val="Corpsdetexte"/>
        <w:spacing w:before="1"/>
        <w:rPr>
          <w:lang w:val="nl-BE"/>
        </w:rPr>
      </w:pPr>
    </w:p>
    <w:p w14:paraId="57F8A246" w14:textId="0EEA2D81" w:rsidR="00A56BB0" w:rsidRPr="006E78FD" w:rsidRDefault="00C257E0" w:rsidP="00423346">
      <w:pPr>
        <w:pStyle w:val="Corpsdetexte"/>
        <w:spacing w:before="1"/>
        <w:jc w:val="both"/>
        <w:rPr>
          <w:lang w:val="nl-BE"/>
        </w:rPr>
      </w:pPr>
      <w:r w:rsidRPr="006E78FD">
        <w:rPr>
          <w:lang w:val="nl-BE"/>
        </w:rPr>
        <w:t xml:space="preserve">Om vertrouwen te wekken </w:t>
      </w:r>
      <w:r w:rsidR="00125129" w:rsidRPr="006E78FD">
        <w:rPr>
          <w:lang w:val="nl-BE"/>
        </w:rPr>
        <w:t>in gezondheidszorg waarbij AI wordt ingezet</w:t>
      </w:r>
      <w:r w:rsidRPr="006E78FD">
        <w:rPr>
          <w:lang w:val="nl-BE"/>
        </w:rPr>
        <w:t>, moet aan verschillende criteria worden voldaan:</w:t>
      </w:r>
    </w:p>
    <w:p w14:paraId="32A20E26" w14:textId="647A512E" w:rsidR="00C257E0" w:rsidRPr="006E78FD" w:rsidRDefault="00C257E0" w:rsidP="00423346">
      <w:pPr>
        <w:pStyle w:val="Corpsdetexte"/>
        <w:numPr>
          <w:ilvl w:val="0"/>
          <w:numId w:val="27"/>
        </w:numPr>
        <w:spacing w:before="1"/>
        <w:jc w:val="both"/>
        <w:rPr>
          <w:lang w:val="nl-BE"/>
        </w:rPr>
      </w:pPr>
      <w:r w:rsidRPr="006E78FD">
        <w:rPr>
          <w:lang w:val="nl-BE"/>
        </w:rPr>
        <w:t>De kwaliteit van de ontwikkeling van AI-systemen toegepast op de geneeskunde</w:t>
      </w:r>
    </w:p>
    <w:p w14:paraId="032171D3" w14:textId="76BD9EED" w:rsidR="00C257E0" w:rsidRDefault="00C257E0" w:rsidP="00423346">
      <w:pPr>
        <w:pStyle w:val="Corpsdetexte"/>
        <w:numPr>
          <w:ilvl w:val="0"/>
          <w:numId w:val="27"/>
        </w:numPr>
        <w:spacing w:before="1"/>
        <w:jc w:val="both"/>
      </w:pPr>
      <w:r>
        <w:t xml:space="preserve">Het </w:t>
      </w:r>
      <w:proofErr w:type="spellStart"/>
      <w:r>
        <w:t>beheer</w:t>
      </w:r>
      <w:proofErr w:type="spellEnd"/>
      <w:r>
        <w:t xml:space="preserve"> van </w:t>
      </w:r>
      <w:proofErr w:type="spellStart"/>
      <w:r>
        <w:t>vooroordelen</w:t>
      </w:r>
      <w:proofErr w:type="spellEnd"/>
    </w:p>
    <w:p w14:paraId="2D5B2094" w14:textId="748B91ED" w:rsidR="001612DE" w:rsidRDefault="2A8D527D" w:rsidP="521AB255">
      <w:pPr>
        <w:pStyle w:val="Corpsdetexte"/>
        <w:numPr>
          <w:ilvl w:val="0"/>
          <w:numId w:val="27"/>
        </w:numPr>
        <w:spacing w:before="1"/>
        <w:jc w:val="both"/>
      </w:pPr>
      <w:r>
        <w:t>AI</w:t>
      </w:r>
      <w:r w:rsidR="0B396BE9">
        <w:t>-</w:t>
      </w:r>
      <w:proofErr w:type="spellStart"/>
      <w:r w:rsidR="0B396BE9">
        <w:t>opleiding</w:t>
      </w:r>
      <w:proofErr w:type="spellEnd"/>
      <w:r w:rsidR="0B396BE9">
        <w:t xml:space="preserve"> </w:t>
      </w:r>
      <w:proofErr w:type="spellStart"/>
      <w:r w:rsidR="0B396BE9">
        <w:t>voor</w:t>
      </w:r>
      <w:proofErr w:type="spellEnd"/>
      <w:r w:rsidR="0B396BE9">
        <w:t xml:space="preserve"> </w:t>
      </w:r>
      <w:proofErr w:type="spellStart"/>
      <w:r w:rsidR="0B396BE9">
        <w:t>gezondheidswerkers</w:t>
      </w:r>
      <w:proofErr w:type="spellEnd"/>
    </w:p>
    <w:p w14:paraId="0C481600" w14:textId="77777777" w:rsidR="00DC0871" w:rsidRDefault="00DC0871" w:rsidP="00DC0871">
      <w:pPr>
        <w:pStyle w:val="Corpsdetexte"/>
        <w:spacing w:before="1"/>
        <w:ind w:left="720"/>
        <w:jc w:val="both"/>
      </w:pPr>
    </w:p>
    <w:p w14:paraId="7EB8AF25" w14:textId="21433850" w:rsidR="001612DE" w:rsidRPr="006E78FD" w:rsidRDefault="001612DE" w:rsidP="001612DE">
      <w:pPr>
        <w:pStyle w:val="Corpsdetexte"/>
        <w:spacing w:before="1"/>
        <w:rPr>
          <w:b/>
          <w:bCs/>
          <w:lang w:val="nl-BE"/>
        </w:rPr>
      </w:pPr>
      <w:r w:rsidRPr="006E78FD">
        <w:rPr>
          <w:b/>
          <w:bCs/>
          <w:lang w:val="nl-BE"/>
        </w:rPr>
        <w:t>1°) De kwaliteit van de ontwikkeling van AI-systemen toegepast in de geneeskunde</w:t>
      </w:r>
    </w:p>
    <w:p w14:paraId="23FC406F" w14:textId="77777777" w:rsidR="001612DE" w:rsidRPr="006E78FD" w:rsidRDefault="001612DE" w:rsidP="001612DE">
      <w:pPr>
        <w:pStyle w:val="Corpsdetexte"/>
        <w:spacing w:before="1"/>
        <w:rPr>
          <w:lang w:val="nl-BE"/>
        </w:rPr>
      </w:pPr>
    </w:p>
    <w:p w14:paraId="5EA5FDB9" w14:textId="21B5C357" w:rsidR="00A44F00" w:rsidRPr="006E78FD" w:rsidRDefault="750A1D2D" w:rsidP="00757FDA">
      <w:pPr>
        <w:pStyle w:val="Corpsdetexte"/>
        <w:spacing w:before="1"/>
        <w:jc w:val="both"/>
        <w:rPr>
          <w:lang w:val="nl-BE"/>
        </w:rPr>
      </w:pPr>
      <w:r w:rsidRPr="006E78FD">
        <w:rPr>
          <w:lang w:val="nl-BE"/>
        </w:rPr>
        <w:t xml:space="preserve">De AI-Act </w:t>
      </w:r>
      <w:r w:rsidR="748F699D" w:rsidRPr="006E78FD">
        <w:rPr>
          <w:lang w:val="nl-BE"/>
        </w:rPr>
        <w:t>verplicht leveranciers van AI</w:t>
      </w:r>
      <w:r w:rsidR="4DC72813" w:rsidRPr="006E78FD">
        <w:rPr>
          <w:lang w:val="nl-BE"/>
        </w:rPr>
        <w:t xml:space="preserve">-systemen </w:t>
      </w:r>
      <w:r w:rsidR="748F699D" w:rsidRPr="006E78FD">
        <w:rPr>
          <w:lang w:val="nl-BE"/>
        </w:rPr>
        <w:t xml:space="preserve">om cijfers te verstrekken over de prestaties van het op de markt gebrachte systeem. Het is echter niet nodig </w:t>
      </w:r>
      <w:r w:rsidR="22ED72D6" w:rsidRPr="006E78FD">
        <w:rPr>
          <w:lang w:val="nl-BE"/>
        </w:rPr>
        <w:t>om details te verstrekken over de methodologische kwaliteit en nauwkeurigheid waarmee het AI-systeem is ontwikkeld</w:t>
      </w:r>
      <w:r w:rsidRPr="006E78FD">
        <w:rPr>
          <w:lang w:val="nl-BE"/>
        </w:rPr>
        <w:t xml:space="preserve">: </w:t>
      </w:r>
      <w:r w:rsidR="748F699D" w:rsidRPr="006E78FD">
        <w:rPr>
          <w:lang w:val="nl-BE"/>
        </w:rPr>
        <w:t xml:space="preserve">hoe wordt </w:t>
      </w:r>
      <w:r w:rsidR="22ED72D6" w:rsidRPr="006E78FD">
        <w:rPr>
          <w:lang w:val="nl-BE"/>
        </w:rPr>
        <w:t xml:space="preserve">de </w:t>
      </w:r>
      <w:r w:rsidR="748F699D" w:rsidRPr="006E78FD">
        <w:rPr>
          <w:lang w:val="nl-BE"/>
        </w:rPr>
        <w:t>prestatie bereikt</w:t>
      </w:r>
      <w:r w:rsidR="22ED72D6" w:rsidRPr="006E78FD">
        <w:rPr>
          <w:lang w:val="nl-BE"/>
        </w:rPr>
        <w:t xml:space="preserve">?  </w:t>
      </w:r>
      <w:r w:rsidR="70FF5151" w:rsidRPr="006E78FD">
        <w:rPr>
          <w:lang w:val="nl-BE"/>
        </w:rPr>
        <w:t xml:space="preserve">Welke steekproef is genomen? Hoe groot was deze? </w:t>
      </w:r>
      <w:r w:rsidR="12776B28" w:rsidRPr="006E78FD">
        <w:rPr>
          <w:lang w:val="nl-BE"/>
        </w:rPr>
        <w:t xml:space="preserve">Welke methode is gevolgd? </w:t>
      </w:r>
      <w:r w:rsidR="22ED72D6" w:rsidRPr="006E78FD">
        <w:rPr>
          <w:lang w:val="nl-BE"/>
        </w:rPr>
        <w:t xml:space="preserve">Hoe is de prestatie getest voor validatie? </w:t>
      </w:r>
      <w:r w:rsidR="12776B28" w:rsidRPr="006E78FD">
        <w:rPr>
          <w:lang w:val="nl-BE"/>
        </w:rPr>
        <w:t xml:space="preserve">Is het model bekritiseerd? </w:t>
      </w:r>
      <w:r w:rsidRPr="006E78FD">
        <w:rPr>
          <w:highlight w:val="magenta"/>
          <w:lang w:val="nl-BE"/>
          <w:rPrChange w:id="101" w:author="Duchenne Véronique" w:date="2025-08-13T09:02:00Z">
            <w:rPr/>
          </w:rPrChange>
        </w:rPr>
        <w:t xml:space="preserve">De AI-Act </w:t>
      </w:r>
      <w:r w:rsidR="22ED72D6" w:rsidRPr="006E78FD">
        <w:rPr>
          <w:highlight w:val="magenta"/>
          <w:lang w:val="nl-BE"/>
          <w:rPrChange w:id="102" w:author="Duchenne Véronique" w:date="2025-08-13T09:02:00Z">
            <w:rPr/>
          </w:rPrChange>
        </w:rPr>
        <w:t xml:space="preserve">is wetgeving voor producten en geneeskunde is geen product. </w:t>
      </w:r>
      <w:r w:rsidR="22ED72D6" w:rsidRPr="006E78FD">
        <w:rPr>
          <w:b/>
          <w:bCs/>
          <w:lang w:val="nl-BE"/>
        </w:rPr>
        <w:t xml:space="preserve">De door de AI-Act voorgeschreven documentatie voldoet niet aan de wetenschappelijke normen van de geneeskunde. </w:t>
      </w:r>
      <w:r w:rsidR="22ED72D6" w:rsidRPr="006E78FD">
        <w:rPr>
          <w:lang w:val="nl-BE"/>
        </w:rPr>
        <w:t xml:space="preserve">Een machine is namelijk even geschikt voor gebruik in Finland als in Spanje. In de geneeskunde </w:t>
      </w:r>
      <w:r w:rsidR="6DA731A6" w:rsidRPr="006E78FD">
        <w:rPr>
          <w:lang w:val="nl-BE"/>
        </w:rPr>
        <w:t>verschillen</w:t>
      </w:r>
      <w:r w:rsidR="22ED72D6" w:rsidRPr="006E78FD">
        <w:rPr>
          <w:lang w:val="nl-BE"/>
        </w:rPr>
        <w:t xml:space="preserve"> individuen echter </w:t>
      </w:r>
      <w:r w:rsidR="6DA731A6" w:rsidRPr="006E78FD">
        <w:rPr>
          <w:lang w:val="nl-BE"/>
        </w:rPr>
        <w:t xml:space="preserve">van plaats tot plaats. Om een medisch hulpmiddel doeltreffend te laten zijn, moet het </w:t>
      </w:r>
      <w:r w:rsidR="15F4585E" w:rsidRPr="006E78FD">
        <w:rPr>
          <w:lang w:val="nl-BE"/>
        </w:rPr>
        <w:t xml:space="preserve">zijn ontwikkeld op </w:t>
      </w:r>
      <w:r w:rsidR="010782C4" w:rsidRPr="006E78FD">
        <w:rPr>
          <w:lang w:val="nl-BE"/>
        </w:rPr>
        <w:t xml:space="preserve">basis van </w:t>
      </w:r>
      <w:r w:rsidR="6DA731A6" w:rsidRPr="006E78FD">
        <w:rPr>
          <w:lang w:val="nl-BE"/>
        </w:rPr>
        <w:t xml:space="preserve">diverse, heterogene populaties. Als we bijvoorbeeld een ziekenhuis </w:t>
      </w:r>
      <w:r w:rsidR="58C1752E" w:rsidRPr="006E78FD">
        <w:rPr>
          <w:lang w:val="nl-BE"/>
        </w:rPr>
        <w:t>nemen</w:t>
      </w:r>
      <w:r w:rsidR="6DA731A6" w:rsidRPr="006E78FD">
        <w:rPr>
          <w:lang w:val="nl-BE"/>
        </w:rPr>
        <w:t xml:space="preserve">, het hulpmiddel trainen op de eerste helft van de patiënten en het testen op de tweede helft </w:t>
      </w:r>
      <w:r w:rsidR="15F4585E" w:rsidRPr="006E78FD">
        <w:rPr>
          <w:lang w:val="nl-BE"/>
        </w:rPr>
        <w:t xml:space="preserve">van hetzelfde ziekenhuis, </w:t>
      </w:r>
      <w:r w:rsidR="6DA731A6" w:rsidRPr="006E78FD">
        <w:rPr>
          <w:lang w:val="nl-BE"/>
        </w:rPr>
        <w:t xml:space="preserve">zullen de prestatiecijfers uitstekend zijn, maar zal het hulpmiddel van slechte kwaliteit zijn omdat alle gegevens afkomstig zijn van dezelfde populatie. </w:t>
      </w:r>
    </w:p>
    <w:p w14:paraId="257F0E39" w14:textId="4AC7C324" w:rsidR="00757FDA" w:rsidRPr="006E78FD" w:rsidRDefault="0049017C" w:rsidP="00860EA2">
      <w:pPr>
        <w:pStyle w:val="Corpsdetexte"/>
        <w:spacing w:before="1"/>
        <w:jc w:val="both"/>
        <w:rPr>
          <w:lang w:val="nl-BE"/>
        </w:rPr>
      </w:pPr>
      <w:r w:rsidRPr="006E78FD">
        <w:rPr>
          <w:lang w:val="nl-BE"/>
        </w:rPr>
        <w:t xml:space="preserve">Bovendien is de ontwikkeling van medische AI in handen van bedrijven. In het beste geval </w:t>
      </w:r>
      <w:r w:rsidRPr="006E78FD">
        <w:rPr>
          <w:b/>
          <w:bCs/>
          <w:lang w:val="nl-BE"/>
        </w:rPr>
        <w:t>worden artsen als incidentele adviseurs bij het ontwikkelingsproces van de systemen betrokken</w:t>
      </w:r>
      <w:r w:rsidRPr="006E78FD">
        <w:rPr>
          <w:lang w:val="nl-BE"/>
        </w:rPr>
        <w:t xml:space="preserve">. </w:t>
      </w:r>
      <w:r w:rsidR="00860EA2" w:rsidRPr="006E78FD">
        <w:rPr>
          <w:lang w:val="nl-BE"/>
        </w:rPr>
        <w:t xml:space="preserve">De modellen die door universiteiten of collectieven worden ontwikkeld, zijn op één hand te tellen. De modellen zijn dus voornamelijk commercieel. Bovendien </w:t>
      </w:r>
      <w:r w:rsidR="00860EA2" w:rsidRPr="006E78FD">
        <w:rPr>
          <w:b/>
          <w:bCs/>
          <w:lang w:val="nl-BE"/>
        </w:rPr>
        <w:t>worden de huisartsgeneeskunde en zeldzame aandoeningen bij voorbaat uitgesloten van de ontwikkelingen</w:t>
      </w:r>
      <w:r w:rsidR="00860EA2" w:rsidRPr="006E78FD">
        <w:rPr>
          <w:lang w:val="nl-BE"/>
        </w:rPr>
        <w:t xml:space="preserve">: de eerste omdat huisartsen niet over de middelen beschikken om in dit soort instrumenten te investeren, de tweede omdat ze niet rendabel zijn. </w:t>
      </w:r>
    </w:p>
    <w:p w14:paraId="71A96380" w14:textId="4B245E69" w:rsidR="005F18D0" w:rsidRPr="006E78FD" w:rsidRDefault="005F18D0" w:rsidP="00860EA2">
      <w:pPr>
        <w:pStyle w:val="Corpsdetexte"/>
        <w:spacing w:before="1"/>
        <w:jc w:val="both"/>
        <w:rPr>
          <w:lang w:val="nl-BE"/>
        </w:rPr>
      </w:pPr>
      <w:r w:rsidRPr="006E78FD">
        <w:rPr>
          <w:lang w:val="nl-BE"/>
        </w:rPr>
        <w:t>Al deze elementen hebben een zorgwekkende invloed op de kwaliteit van de AI-systemen die in de gezondheidszorg worden gebruikt en kunnen het vertrouwen tussen de patiënt</w:t>
      </w:r>
      <w:r w:rsidR="00584730" w:rsidRPr="006E78FD">
        <w:rPr>
          <w:lang w:val="nl-BE"/>
        </w:rPr>
        <w:t xml:space="preserve">, </w:t>
      </w:r>
      <w:r w:rsidRPr="006E78FD">
        <w:rPr>
          <w:lang w:val="nl-BE"/>
        </w:rPr>
        <w:t xml:space="preserve">zijn zorgverlener </w:t>
      </w:r>
      <w:r w:rsidR="00584730" w:rsidRPr="006E78FD">
        <w:rPr>
          <w:lang w:val="nl-BE"/>
        </w:rPr>
        <w:t xml:space="preserve">en de door deze laatste gebruikte hulpmiddelen </w:t>
      </w:r>
      <w:r w:rsidRPr="006E78FD">
        <w:rPr>
          <w:lang w:val="nl-BE"/>
        </w:rPr>
        <w:t>aantasten.</w:t>
      </w:r>
    </w:p>
    <w:p w14:paraId="6C0C9FA6" w14:textId="5E7D0ED6" w:rsidR="00860EA2" w:rsidRPr="006E78FD" w:rsidRDefault="00860EA2" w:rsidP="001612DE">
      <w:pPr>
        <w:pStyle w:val="Corpsdetexte"/>
        <w:spacing w:before="1"/>
        <w:rPr>
          <w:lang w:val="nl-BE"/>
        </w:rPr>
      </w:pPr>
    </w:p>
    <w:p w14:paraId="10B911DB" w14:textId="7E4D66AB" w:rsidR="001612DE" w:rsidRPr="006E78FD" w:rsidRDefault="001612DE" w:rsidP="001612DE">
      <w:pPr>
        <w:pStyle w:val="Corpsdetexte"/>
        <w:spacing w:before="1"/>
        <w:rPr>
          <w:b/>
          <w:bCs/>
          <w:lang w:val="nl-BE"/>
        </w:rPr>
      </w:pPr>
      <w:r w:rsidRPr="006E78FD">
        <w:rPr>
          <w:b/>
          <w:bCs/>
          <w:lang w:val="nl-BE"/>
        </w:rPr>
        <w:t>2°) Het beheer van vooroordelen</w:t>
      </w:r>
    </w:p>
    <w:p w14:paraId="1976800C" w14:textId="77777777" w:rsidR="001612DE" w:rsidRPr="006E78FD" w:rsidRDefault="001612DE" w:rsidP="001612DE">
      <w:pPr>
        <w:pStyle w:val="Corpsdetexte"/>
        <w:spacing w:before="1"/>
        <w:rPr>
          <w:lang w:val="nl-BE"/>
        </w:rPr>
      </w:pPr>
    </w:p>
    <w:p w14:paraId="1B7A6956" w14:textId="77777777" w:rsidR="00D92F30" w:rsidRDefault="005F18D0" w:rsidP="00D92F30">
      <w:pPr>
        <w:pStyle w:val="Corpsdetexte"/>
        <w:spacing w:before="1"/>
        <w:jc w:val="both"/>
        <w:rPr>
          <w:lang w:val="nl-BE"/>
        </w:rPr>
      </w:pPr>
      <w:r w:rsidRPr="006E78FD">
        <w:rPr>
          <w:lang w:val="nl-BE"/>
        </w:rPr>
        <w:t xml:space="preserve">Momenteel beschikken alle Belgische ziekenhuizen over minstens één algoritme met een specifiek doel, of dat nu medisch is (bijvoorbeeld radiologie, hartfalen, gastro-enterologie) of administratief (bijvoorbeeld ziekenhuislogistiek, apotheek). </w:t>
      </w:r>
      <w:r w:rsidR="00603564" w:rsidRPr="006E78FD">
        <w:rPr>
          <w:lang w:val="nl-BE"/>
        </w:rPr>
        <w:t xml:space="preserve">Het creëren van een algoritme is niet neutraal. Ten eerste omdat dit inhoudt dat een regel in broncode wordt vertaald. Deze vertaling gebeurt niet onmiddellijk, maar veronderstelt keuzes en </w:t>
      </w:r>
      <w:r w:rsidR="00603564" w:rsidRPr="006E78FD">
        <w:rPr>
          <w:b/>
          <w:bCs/>
          <w:lang w:val="nl-BE"/>
        </w:rPr>
        <w:t xml:space="preserve">beslissingen, met name over de criteria voor de toepassing van de </w:t>
      </w:r>
      <w:r w:rsidR="00077B0A" w:rsidRPr="006E78FD">
        <w:rPr>
          <w:b/>
          <w:bCs/>
          <w:lang w:val="nl-BE"/>
        </w:rPr>
        <w:t>algoritmische</w:t>
      </w:r>
      <w:r w:rsidR="00603564" w:rsidRPr="006E78FD">
        <w:rPr>
          <w:b/>
          <w:bCs/>
          <w:lang w:val="nl-BE"/>
        </w:rPr>
        <w:t xml:space="preserve"> regel</w:t>
      </w:r>
      <w:r w:rsidR="00077B0A" w:rsidRPr="006E78FD">
        <w:rPr>
          <w:b/>
          <w:bCs/>
          <w:lang w:val="nl-BE"/>
        </w:rPr>
        <w:t xml:space="preserve">. </w:t>
      </w:r>
      <w:r w:rsidR="004924D5" w:rsidRPr="006E78FD">
        <w:rPr>
          <w:lang w:val="nl-BE"/>
        </w:rPr>
        <w:t xml:space="preserve">Vervolgens </w:t>
      </w:r>
      <w:r w:rsidR="00603564" w:rsidRPr="006E78FD">
        <w:rPr>
          <w:lang w:val="nl-BE"/>
        </w:rPr>
        <w:t xml:space="preserve">worden de lerende algoritmen getraind op basis van een </w:t>
      </w:r>
      <w:r w:rsidR="00603564" w:rsidRPr="006E78FD">
        <w:rPr>
          <w:b/>
          <w:bCs/>
          <w:lang w:val="nl-BE"/>
        </w:rPr>
        <w:t xml:space="preserve">dataset. </w:t>
      </w:r>
      <w:r w:rsidR="00603564" w:rsidRPr="006E78FD">
        <w:rPr>
          <w:lang w:val="nl-BE"/>
        </w:rPr>
        <w:t xml:space="preserve">Ook deze dataset is het resultaat van een </w:t>
      </w:r>
      <w:r w:rsidR="00603564" w:rsidRPr="006E78FD">
        <w:rPr>
          <w:b/>
          <w:bCs/>
          <w:lang w:val="nl-BE"/>
        </w:rPr>
        <w:t xml:space="preserve">keuze </w:t>
      </w:r>
      <w:r w:rsidR="00603564" w:rsidRPr="006E78FD">
        <w:rPr>
          <w:lang w:val="nl-BE"/>
        </w:rPr>
        <w:t xml:space="preserve">en kan </w:t>
      </w:r>
      <w:r w:rsidR="00603564" w:rsidRPr="006E78FD">
        <w:rPr>
          <w:b/>
          <w:bCs/>
          <w:lang w:val="nl-BE"/>
        </w:rPr>
        <w:t xml:space="preserve">al dan niet representatief </w:t>
      </w:r>
      <w:r w:rsidR="00603564" w:rsidRPr="006E78FD">
        <w:rPr>
          <w:lang w:val="nl-BE"/>
        </w:rPr>
        <w:t xml:space="preserve">zijn </w:t>
      </w:r>
      <w:r w:rsidR="00603564" w:rsidRPr="006E78FD">
        <w:rPr>
          <w:b/>
          <w:bCs/>
          <w:lang w:val="nl-BE"/>
        </w:rPr>
        <w:t xml:space="preserve">voor de doelgroepen. </w:t>
      </w:r>
      <w:r w:rsidR="00603564" w:rsidRPr="006E78FD">
        <w:rPr>
          <w:lang w:val="nl-BE"/>
        </w:rPr>
        <w:t>Deze keuzes hebben een impact op de kwaliteit van het ontwikkelde algoritme.</w:t>
      </w:r>
    </w:p>
    <w:p w14:paraId="12B556D3" w14:textId="77777777" w:rsidR="00D92F30" w:rsidRPr="00D92F30" w:rsidRDefault="00D92F30" w:rsidP="00603564">
      <w:pPr>
        <w:pStyle w:val="Corpsdetexte"/>
        <w:spacing w:before="1"/>
        <w:jc w:val="both"/>
        <w:rPr>
          <w:lang w:val="nl-BE"/>
        </w:rPr>
      </w:pPr>
      <w:r w:rsidRPr="00D92F30">
        <w:rPr>
          <w:highlight w:val="yellow"/>
          <w:lang w:val="nl-BE"/>
        </w:rPr>
        <w:t xml:space="preserve">[WIJZIGING] Er moet dus een onderscheid worden gemaakt tussen </w:t>
      </w:r>
      <w:r w:rsidRPr="00D92F30">
        <w:rPr>
          <w:b/>
          <w:bCs/>
          <w:highlight w:val="yellow"/>
          <w:lang w:val="nl-BE"/>
        </w:rPr>
        <w:t>twee soorten vertekening</w:t>
      </w:r>
      <w:r w:rsidRPr="00D92F30">
        <w:rPr>
          <w:highlight w:val="yellow"/>
          <w:lang w:val="nl-BE"/>
        </w:rPr>
        <w:t xml:space="preserve">: algoritmische vertekening </w:t>
      </w:r>
      <w:r w:rsidRPr="00D92F30">
        <w:rPr>
          <w:i/>
          <w:iCs/>
          <w:highlight w:val="yellow"/>
          <w:lang w:val="nl-BE"/>
        </w:rPr>
        <w:t>a posteriori</w:t>
      </w:r>
      <w:r w:rsidRPr="00D92F30">
        <w:rPr>
          <w:highlight w:val="yellow"/>
          <w:lang w:val="nl-BE"/>
        </w:rPr>
        <w:t xml:space="preserve">, waarmee de zorg kan worden gepersonaliseerd, bijvoorbeeld op basis van een handicap, leeftijd of een bepaalde aandoening, en vertekening </w:t>
      </w:r>
      <w:r w:rsidRPr="00D92F30">
        <w:rPr>
          <w:i/>
          <w:iCs/>
          <w:highlight w:val="yellow"/>
          <w:lang w:val="nl-BE"/>
        </w:rPr>
        <w:t>a priori</w:t>
      </w:r>
      <w:r w:rsidRPr="00D92F30">
        <w:rPr>
          <w:highlight w:val="yellow"/>
          <w:lang w:val="nl-BE"/>
        </w:rPr>
        <w:t>, die het gevolg is van ontwikkelingskeuzes. Hoewel de eerste vorm nuttig en zelfs gunstig kan zijn voor de patiënt, op voorwaarde dat ook de specifieke context van de patiënt in aanmerking wordt genomen, geldt dat niet voor de tweede vorm. [EINDE WIJZIGING]</w:t>
      </w:r>
    </w:p>
    <w:p w14:paraId="308D9B8E" w14:textId="1573B361" w:rsidR="00603564" w:rsidRPr="006E78FD" w:rsidRDefault="00603564" w:rsidP="00603564">
      <w:pPr>
        <w:pStyle w:val="Corpsdetexte"/>
        <w:spacing w:before="1"/>
        <w:jc w:val="both"/>
        <w:rPr>
          <w:lang w:val="nl-BE"/>
        </w:rPr>
      </w:pPr>
      <w:r w:rsidRPr="006E78FD">
        <w:rPr>
          <w:lang w:val="nl-BE"/>
        </w:rPr>
        <w:lastRenderedPageBreak/>
        <w:t xml:space="preserve">Hoewel algoritmische vooroordelen </w:t>
      </w:r>
      <w:r w:rsidRPr="006E78FD">
        <w:rPr>
          <w:i/>
          <w:iCs/>
          <w:lang w:val="nl-BE"/>
        </w:rPr>
        <w:t xml:space="preserve">achteraf </w:t>
      </w:r>
      <w:r w:rsidRPr="006E78FD">
        <w:rPr>
          <w:lang w:val="nl-BE"/>
        </w:rPr>
        <w:t xml:space="preserve">nuttig en zelfs gunstig kunnen zijn voor de patiënt door de zorg te personaliseren, bijvoorbeeld op basis van een handicap, leeftijd of een bepaalde aandoening, geldt dit niet voor vooroordelen </w:t>
      </w:r>
      <w:r w:rsidRPr="006E78FD">
        <w:rPr>
          <w:i/>
          <w:iCs/>
          <w:lang w:val="nl-BE"/>
        </w:rPr>
        <w:t>vooraf</w:t>
      </w:r>
      <w:r w:rsidRPr="006E78FD">
        <w:rPr>
          <w:lang w:val="nl-BE"/>
        </w:rPr>
        <w:t xml:space="preserve">, die het gevolg zijn van ontwikkelingskeuzes. Deze kunnen ertoe leiden dat groepen mensen, </w:t>
      </w:r>
      <w:r w:rsidR="00EE22EE" w:rsidRPr="006E78FD">
        <w:rPr>
          <w:lang w:val="nl-BE"/>
        </w:rPr>
        <w:t xml:space="preserve">bijvoorbeeld met bepaalde aandoeningen, </w:t>
      </w:r>
      <w:r w:rsidRPr="006E78FD">
        <w:rPr>
          <w:b/>
          <w:bCs/>
          <w:lang w:val="nl-BE"/>
        </w:rPr>
        <w:t>worden uitgesloten</w:t>
      </w:r>
      <w:r w:rsidR="00EE22EE" w:rsidRPr="006E78FD">
        <w:rPr>
          <w:lang w:val="nl-BE"/>
        </w:rPr>
        <w:t xml:space="preserve">, </w:t>
      </w:r>
      <w:r w:rsidRPr="006E78FD">
        <w:rPr>
          <w:lang w:val="nl-BE"/>
        </w:rPr>
        <w:t xml:space="preserve">met gevolgen voor </w:t>
      </w:r>
      <w:r w:rsidR="0096398A" w:rsidRPr="006E78FD">
        <w:rPr>
          <w:b/>
          <w:bCs/>
          <w:lang w:val="nl-BE"/>
        </w:rPr>
        <w:t xml:space="preserve">de geschiktheid van </w:t>
      </w:r>
      <w:r w:rsidRPr="006E78FD">
        <w:rPr>
          <w:b/>
          <w:bCs/>
          <w:lang w:val="nl-BE"/>
        </w:rPr>
        <w:t xml:space="preserve">de gezondheidszorg </w:t>
      </w:r>
      <w:r w:rsidRPr="006E78FD">
        <w:rPr>
          <w:lang w:val="nl-BE"/>
        </w:rPr>
        <w:t xml:space="preserve">die </w:t>
      </w:r>
      <w:r w:rsidR="004924D5" w:rsidRPr="006E78FD">
        <w:rPr>
          <w:lang w:val="nl-BE"/>
        </w:rPr>
        <w:t xml:space="preserve">aan deze </w:t>
      </w:r>
      <w:r w:rsidR="00077B0A" w:rsidRPr="006E78FD">
        <w:rPr>
          <w:lang w:val="nl-BE"/>
        </w:rPr>
        <w:t xml:space="preserve">begunstigden </w:t>
      </w:r>
      <w:r w:rsidRPr="006E78FD">
        <w:rPr>
          <w:lang w:val="nl-BE"/>
        </w:rPr>
        <w:t>wordt verleend</w:t>
      </w:r>
      <w:r w:rsidR="00077B0A" w:rsidRPr="006E78FD">
        <w:rPr>
          <w:lang w:val="nl-BE"/>
        </w:rPr>
        <w:t xml:space="preserve">. </w:t>
      </w:r>
      <w:r w:rsidR="00E21E2F" w:rsidRPr="006E78FD">
        <w:rPr>
          <w:lang w:val="nl-BE"/>
        </w:rPr>
        <w:t xml:space="preserve">In dat geval moet de arts over voldoende opleiding en informatie beschikken om kritisch te blijven ten opzichte van het AI-instrument dat hij gebruikt, in staat zijn om ontwikkelingsvooroordelen te herkennen, </w:t>
      </w:r>
      <w:r w:rsidR="00B43C19" w:rsidRPr="006E78FD">
        <w:rPr>
          <w:lang w:val="nl-BE"/>
        </w:rPr>
        <w:t xml:space="preserve">te detecteren </w:t>
      </w:r>
      <w:r w:rsidR="00E21E2F" w:rsidRPr="006E78FD">
        <w:rPr>
          <w:lang w:val="nl-BE"/>
        </w:rPr>
        <w:t xml:space="preserve">op wie het instrument van toepassing kan zijn </w:t>
      </w:r>
      <w:r w:rsidR="00B43C19" w:rsidRPr="006E78FD">
        <w:rPr>
          <w:lang w:val="nl-BE"/>
        </w:rPr>
        <w:t>en eventueel te kiezen om de suggesties van de AI niet op te volgen.</w:t>
      </w:r>
    </w:p>
    <w:p w14:paraId="5412A77A" w14:textId="107BB3B0" w:rsidR="003E13E7" w:rsidRDefault="003E13E7" w:rsidP="00603564">
      <w:pPr>
        <w:pStyle w:val="Corpsdetexte"/>
        <w:spacing w:before="1"/>
        <w:jc w:val="both"/>
        <w:rPr>
          <w:lang w:val="nl-BE"/>
        </w:rPr>
      </w:pPr>
      <w:r w:rsidRPr="006E78FD">
        <w:rPr>
          <w:b/>
          <w:bCs/>
          <w:lang w:val="nl-BE"/>
        </w:rPr>
        <w:t xml:space="preserve">Algoritmische discriminatie heeft </w:t>
      </w:r>
      <w:r w:rsidR="00077B0A" w:rsidRPr="006E78FD">
        <w:rPr>
          <w:lang w:val="nl-BE"/>
        </w:rPr>
        <w:t xml:space="preserve">bovendien </w:t>
      </w:r>
      <w:r w:rsidRPr="006E78FD">
        <w:rPr>
          <w:b/>
          <w:bCs/>
          <w:lang w:val="nl-BE"/>
        </w:rPr>
        <w:t>gevolgen voor de rechten van de patiënt</w:t>
      </w:r>
      <w:r w:rsidRPr="006E78FD">
        <w:rPr>
          <w:lang w:val="nl-BE"/>
        </w:rPr>
        <w:t xml:space="preserve">. </w:t>
      </w:r>
      <w:r w:rsidR="00295ED5" w:rsidRPr="006E78FD">
        <w:rPr>
          <w:lang w:val="nl-BE"/>
        </w:rPr>
        <w:t xml:space="preserve">Om </w:t>
      </w:r>
      <w:r w:rsidRPr="006E78FD">
        <w:rPr>
          <w:lang w:val="nl-BE"/>
        </w:rPr>
        <w:t>zijn "</w:t>
      </w:r>
      <w:r w:rsidRPr="006E78FD">
        <w:rPr>
          <w:b/>
          <w:bCs/>
          <w:lang w:val="nl-BE"/>
        </w:rPr>
        <w:t>geïnformeerde toestemming</w:t>
      </w:r>
      <w:r w:rsidRPr="006E78FD">
        <w:rPr>
          <w:lang w:val="nl-BE"/>
        </w:rPr>
        <w:t xml:space="preserve">" te geven </w:t>
      </w:r>
      <w:r w:rsidR="00295ED5" w:rsidRPr="006E78FD">
        <w:rPr>
          <w:lang w:val="nl-BE"/>
        </w:rPr>
        <w:t xml:space="preserve">voor een zorgverlening of behandeling, moet de patiënt kunnen vertrouwen op de voorstellen die hem </w:t>
      </w:r>
      <w:r w:rsidR="0009654C" w:rsidRPr="006E78FD">
        <w:rPr>
          <w:lang w:val="nl-BE"/>
        </w:rPr>
        <w:t>worden voorgelegd</w:t>
      </w:r>
      <w:r w:rsidR="00295ED5" w:rsidRPr="006E78FD">
        <w:rPr>
          <w:lang w:val="nl-BE"/>
        </w:rPr>
        <w:t xml:space="preserve">. Maar hoe weet men dat men </w:t>
      </w:r>
      <w:r w:rsidR="00564B90" w:rsidRPr="006E78FD">
        <w:rPr>
          <w:lang w:val="nl-BE"/>
        </w:rPr>
        <w:t>het slachtoffer</w:t>
      </w:r>
      <w:r w:rsidR="00295ED5" w:rsidRPr="006E78FD">
        <w:rPr>
          <w:lang w:val="nl-BE"/>
        </w:rPr>
        <w:t xml:space="preserve"> is </w:t>
      </w:r>
      <w:r w:rsidR="00564B90" w:rsidRPr="006E78FD">
        <w:rPr>
          <w:lang w:val="nl-BE"/>
        </w:rPr>
        <w:t xml:space="preserve">van algoritmische discriminatie </w:t>
      </w:r>
      <w:r w:rsidR="00295ED5" w:rsidRPr="006E78FD">
        <w:rPr>
          <w:lang w:val="nl-BE"/>
        </w:rPr>
        <w:t xml:space="preserve">? </w:t>
      </w:r>
      <w:r w:rsidR="00564B90" w:rsidRPr="006E78FD">
        <w:rPr>
          <w:lang w:val="nl-BE"/>
        </w:rPr>
        <w:t xml:space="preserve">De patiënt bevindt zich in een asymmetrische positie wat betreft kennis en macht </w:t>
      </w:r>
      <w:r w:rsidR="00077B0A" w:rsidRPr="006E78FD">
        <w:rPr>
          <w:lang w:val="nl-BE"/>
        </w:rPr>
        <w:t xml:space="preserve">ten opzichte van een zorgverlener die gebruikmaakt van dergelijke tools. </w:t>
      </w:r>
      <w:r w:rsidR="00295ED5" w:rsidRPr="006E78FD">
        <w:rPr>
          <w:lang w:val="nl-BE"/>
        </w:rPr>
        <w:t xml:space="preserve">Men kan natuurlijk aanvoeren dat dit ook al het geval was in de geneeskunde vóór de komst van AI: tenzij men zelf arts is of artsen in de naaste omgeving heeft, is de patiënt zelden in staat om na te denken over de gegrondheid van een bepaalde behandeling. Hij vertrouwt standaard op zijn zorgverlener. Maar AI voegt een extra laag </w:t>
      </w:r>
      <w:r w:rsidR="00295ED5" w:rsidRPr="006E78FD">
        <w:rPr>
          <w:b/>
          <w:bCs/>
          <w:lang w:val="nl-BE"/>
        </w:rPr>
        <w:t>van ondoorzichtigheid</w:t>
      </w:r>
      <w:r w:rsidR="00295ED5" w:rsidRPr="006E78FD">
        <w:rPr>
          <w:lang w:val="nl-BE"/>
        </w:rPr>
        <w:t xml:space="preserve"> toe </w:t>
      </w:r>
      <w:r w:rsidR="00295ED5" w:rsidRPr="006E78FD">
        <w:rPr>
          <w:b/>
          <w:bCs/>
          <w:lang w:val="nl-BE"/>
        </w:rPr>
        <w:t xml:space="preserve">wanneer de arts zelf niet in staat is </w:t>
      </w:r>
      <w:r w:rsidR="00564B90" w:rsidRPr="006E78FD">
        <w:rPr>
          <w:b/>
          <w:bCs/>
          <w:lang w:val="nl-BE"/>
        </w:rPr>
        <w:t xml:space="preserve">kritisch </w:t>
      </w:r>
      <w:r w:rsidR="00295ED5" w:rsidRPr="006E78FD">
        <w:rPr>
          <w:b/>
          <w:bCs/>
          <w:lang w:val="nl-BE"/>
        </w:rPr>
        <w:t xml:space="preserve">te </w:t>
      </w:r>
      <w:r w:rsidR="00564B90" w:rsidRPr="006E78FD">
        <w:rPr>
          <w:b/>
          <w:bCs/>
          <w:lang w:val="nl-BE"/>
        </w:rPr>
        <w:t xml:space="preserve">blijven ten opzichte van </w:t>
      </w:r>
      <w:r w:rsidR="00295ED5" w:rsidRPr="006E78FD">
        <w:rPr>
          <w:b/>
          <w:bCs/>
          <w:lang w:val="nl-BE"/>
        </w:rPr>
        <w:t xml:space="preserve">het voorstel </w:t>
      </w:r>
      <w:r w:rsidR="00564B90" w:rsidRPr="006E78FD">
        <w:rPr>
          <w:b/>
          <w:bCs/>
          <w:lang w:val="nl-BE"/>
        </w:rPr>
        <w:t xml:space="preserve">van </w:t>
      </w:r>
      <w:r w:rsidR="00295ED5" w:rsidRPr="006E78FD">
        <w:rPr>
          <w:b/>
          <w:bCs/>
          <w:lang w:val="nl-BE"/>
        </w:rPr>
        <w:t xml:space="preserve">de AI en eventueel te overwegen om het niet op te volgen. </w:t>
      </w:r>
      <w:r w:rsidR="00295ED5" w:rsidRPr="006E78FD">
        <w:rPr>
          <w:lang w:val="nl-BE"/>
        </w:rPr>
        <w:t>Dit is echter wel hoe de geneeskunde van morgen zich profileert</w:t>
      </w:r>
      <w:r w:rsidR="0009654C" w:rsidRPr="006E78FD">
        <w:rPr>
          <w:lang w:val="nl-BE"/>
        </w:rPr>
        <w:t xml:space="preserve">: </w:t>
      </w:r>
      <w:r w:rsidR="00564B90" w:rsidRPr="006E78FD">
        <w:rPr>
          <w:lang w:val="nl-BE"/>
        </w:rPr>
        <w:t>een geneeskunde die wordt versterkt door de kracht van AI. Hiervoor zijn zorgprofessionals nodig die AI begrijpen en beheersen, anders dreigt de zorgrelatie overmorgen te worden gereduceerd tot een face-</w:t>
      </w:r>
      <w:proofErr w:type="spellStart"/>
      <w:r w:rsidR="00564B90" w:rsidRPr="006E78FD">
        <w:rPr>
          <w:lang w:val="nl-BE"/>
        </w:rPr>
        <w:t>to</w:t>
      </w:r>
      <w:proofErr w:type="spellEnd"/>
      <w:r w:rsidR="00564B90" w:rsidRPr="006E78FD">
        <w:rPr>
          <w:lang w:val="nl-BE"/>
        </w:rPr>
        <w:t>-face ontmoeting tussen patiënt en AI, waarbij de arts slechts nog als interface fungeert.</w:t>
      </w:r>
    </w:p>
    <w:p w14:paraId="5BE85229" w14:textId="77777777" w:rsidR="0062569C" w:rsidRDefault="0062569C" w:rsidP="00603564">
      <w:pPr>
        <w:pStyle w:val="Corpsdetexte"/>
        <w:spacing w:before="1"/>
        <w:jc w:val="both"/>
        <w:rPr>
          <w:lang w:val="nl-BE"/>
        </w:rPr>
      </w:pPr>
    </w:p>
    <w:p w14:paraId="131FEC09" w14:textId="46D4035F" w:rsidR="001612DE" w:rsidRPr="006E78FD" w:rsidRDefault="001612DE" w:rsidP="001612DE">
      <w:pPr>
        <w:pStyle w:val="Corpsdetexte"/>
        <w:spacing w:before="1"/>
        <w:rPr>
          <w:b/>
          <w:bCs/>
          <w:lang w:val="nl-BE"/>
        </w:rPr>
      </w:pPr>
      <w:r w:rsidRPr="006E78FD">
        <w:rPr>
          <w:b/>
          <w:bCs/>
          <w:lang w:val="nl-BE"/>
        </w:rPr>
        <w:t>3°) AI-opleiding voor gezondheidswerkers</w:t>
      </w:r>
    </w:p>
    <w:p w14:paraId="5FB0CE82" w14:textId="77777777" w:rsidR="0096398A" w:rsidRPr="006E78FD" w:rsidRDefault="0096398A" w:rsidP="001612DE">
      <w:pPr>
        <w:pStyle w:val="Corpsdetexte"/>
        <w:spacing w:before="1"/>
        <w:rPr>
          <w:b/>
          <w:bCs/>
          <w:lang w:val="nl-BE"/>
        </w:rPr>
      </w:pPr>
    </w:p>
    <w:p w14:paraId="281CC500" w14:textId="77777777" w:rsidR="008D26C0" w:rsidRPr="006E78FD" w:rsidRDefault="008D26C0" w:rsidP="003906B2">
      <w:pPr>
        <w:pStyle w:val="Corpsdetexte"/>
        <w:spacing w:before="1"/>
        <w:jc w:val="both"/>
        <w:rPr>
          <w:lang w:val="nl-BE"/>
        </w:rPr>
      </w:pPr>
      <w:r w:rsidRPr="006E78FD">
        <w:rPr>
          <w:lang w:val="nl-BE"/>
        </w:rPr>
        <w:t xml:space="preserve">Het is duidelijk dat </w:t>
      </w:r>
      <w:r w:rsidR="009668E1" w:rsidRPr="006E78FD">
        <w:rPr>
          <w:lang w:val="nl-BE"/>
        </w:rPr>
        <w:t xml:space="preserve">de opleiding van gezondheidswerkers op het gebied van AI van cruciaal belang is, zowel voor patiënten als voor zorgverleners:  </w:t>
      </w:r>
    </w:p>
    <w:p w14:paraId="6EC1C4A9" w14:textId="57D5F90D" w:rsidR="008D26C0" w:rsidRPr="006E78FD" w:rsidRDefault="0BF19EB0" w:rsidP="003906B2">
      <w:pPr>
        <w:pStyle w:val="Corpsdetexte"/>
        <w:numPr>
          <w:ilvl w:val="0"/>
          <w:numId w:val="28"/>
        </w:numPr>
        <w:spacing w:before="1"/>
        <w:jc w:val="both"/>
        <w:rPr>
          <w:lang w:val="nl-BE"/>
        </w:rPr>
      </w:pPr>
      <w:r w:rsidRPr="006E78FD">
        <w:rPr>
          <w:lang w:val="nl-BE"/>
        </w:rPr>
        <w:t xml:space="preserve">een </w:t>
      </w:r>
      <w:r w:rsidRPr="006E78FD">
        <w:rPr>
          <w:b/>
          <w:bCs/>
          <w:lang w:val="nl-BE"/>
        </w:rPr>
        <w:t>gedegen</w:t>
      </w:r>
      <w:r w:rsidR="1CE5CFB3" w:rsidRPr="006E78FD">
        <w:rPr>
          <w:b/>
          <w:bCs/>
          <w:lang w:val="nl-BE"/>
        </w:rPr>
        <w:t xml:space="preserve">, </w:t>
      </w:r>
      <w:r w:rsidRPr="006E78FD">
        <w:rPr>
          <w:b/>
          <w:bCs/>
          <w:lang w:val="nl-BE"/>
        </w:rPr>
        <w:t xml:space="preserve">grondige </w:t>
      </w:r>
      <w:r w:rsidR="1CE5CFB3" w:rsidRPr="006E78FD">
        <w:rPr>
          <w:b/>
          <w:bCs/>
          <w:lang w:val="nl-BE"/>
        </w:rPr>
        <w:t xml:space="preserve">en voortdurende </w:t>
      </w:r>
      <w:r w:rsidRPr="006E78FD">
        <w:rPr>
          <w:b/>
          <w:bCs/>
          <w:lang w:val="nl-BE"/>
        </w:rPr>
        <w:t xml:space="preserve">opleiding </w:t>
      </w:r>
      <w:r w:rsidR="103788E9" w:rsidRPr="006E78FD">
        <w:rPr>
          <w:lang w:val="nl-BE"/>
        </w:rPr>
        <w:t>die</w:t>
      </w:r>
      <w:r w:rsidR="00247245" w:rsidRPr="006E78FD">
        <w:rPr>
          <w:lang w:val="nl-BE"/>
        </w:rPr>
        <w:t xml:space="preserve"> </w:t>
      </w:r>
      <w:r w:rsidR="240D00EC" w:rsidRPr="006E78FD">
        <w:rPr>
          <w:lang w:val="nl-BE"/>
        </w:rPr>
        <w:t>zorgverleners</w:t>
      </w:r>
      <w:r w:rsidR="00247245" w:rsidRPr="006E78FD">
        <w:rPr>
          <w:lang w:val="nl-BE"/>
        </w:rPr>
        <w:t xml:space="preserve"> </w:t>
      </w:r>
      <w:r w:rsidR="103788E9" w:rsidRPr="006E78FD">
        <w:rPr>
          <w:lang w:val="nl-BE"/>
        </w:rPr>
        <w:t xml:space="preserve">in staat stelt </w:t>
      </w:r>
      <w:r w:rsidR="00247245" w:rsidRPr="006E78FD">
        <w:rPr>
          <w:lang w:val="nl-BE"/>
        </w:rPr>
        <w:t>kritisch</w:t>
      </w:r>
      <w:r w:rsidR="103788E9" w:rsidRPr="006E78FD">
        <w:rPr>
          <w:lang w:val="nl-BE"/>
        </w:rPr>
        <w:t xml:space="preserve"> te blijven ten opzichte van de suggesties van AI, de gegrondheid van deze suggesties te beoordelen en ze vervolgens op een duidelijke en begrijpelijke manier aan de patiënt uit te leggen, zodat </w:t>
      </w:r>
      <w:r w:rsidR="1CE5CFB3" w:rsidRPr="006E78FD">
        <w:rPr>
          <w:lang w:val="nl-BE"/>
        </w:rPr>
        <w:t xml:space="preserve">deze patiënt </w:t>
      </w:r>
      <w:r w:rsidR="103788E9" w:rsidRPr="006E78FD">
        <w:rPr>
          <w:lang w:val="nl-BE"/>
        </w:rPr>
        <w:t xml:space="preserve">het recht </w:t>
      </w:r>
      <w:r w:rsidR="066FAAC1" w:rsidRPr="006E78FD">
        <w:rPr>
          <w:lang w:val="nl-BE"/>
        </w:rPr>
        <w:t xml:space="preserve">op </w:t>
      </w:r>
      <w:r w:rsidR="103788E9" w:rsidRPr="006E78FD">
        <w:rPr>
          <w:lang w:val="nl-BE"/>
        </w:rPr>
        <w:t xml:space="preserve">geïnformeerde </w:t>
      </w:r>
      <w:r w:rsidR="7C421E0E" w:rsidRPr="006E78FD">
        <w:rPr>
          <w:lang w:val="nl-BE"/>
        </w:rPr>
        <w:t xml:space="preserve">toestemming </w:t>
      </w:r>
      <w:r w:rsidR="103788E9" w:rsidRPr="006E78FD">
        <w:rPr>
          <w:lang w:val="nl-BE"/>
        </w:rPr>
        <w:t xml:space="preserve">behoudt. </w:t>
      </w:r>
    </w:p>
    <w:p w14:paraId="38D6C0EC" w14:textId="054F3FA2" w:rsidR="008D26C0" w:rsidRPr="006E78FD" w:rsidRDefault="103788E9" w:rsidP="003906B2">
      <w:pPr>
        <w:pStyle w:val="Corpsdetexte"/>
        <w:numPr>
          <w:ilvl w:val="0"/>
          <w:numId w:val="28"/>
        </w:numPr>
        <w:spacing w:before="1"/>
        <w:jc w:val="both"/>
        <w:rPr>
          <w:lang w:val="nl-BE"/>
        </w:rPr>
      </w:pPr>
      <w:r w:rsidRPr="006E78FD">
        <w:rPr>
          <w:lang w:val="nl-BE"/>
        </w:rPr>
        <w:t xml:space="preserve">een </w:t>
      </w:r>
      <w:r w:rsidRPr="006E78FD">
        <w:rPr>
          <w:b/>
          <w:bCs/>
          <w:lang w:val="nl-BE"/>
        </w:rPr>
        <w:t xml:space="preserve">opleiding die </w:t>
      </w:r>
      <w:r w:rsidRPr="006E78FD">
        <w:rPr>
          <w:lang w:val="nl-BE"/>
        </w:rPr>
        <w:t xml:space="preserve">niet alleen </w:t>
      </w:r>
      <w:r w:rsidRPr="006E78FD">
        <w:rPr>
          <w:b/>
          <w:bCs/>
          <w:lang w:val="nl-BE"/>
        </w:rPr>
        <w:t xml:space="preserve">toegankelijk is </w:t>
      </w:r>
      <w:r w:rsidRPr="006E78FD">
        <w:rPr>
          <w:lang w:val="nl-BE"/>
        </w:rPr>
        <w:t>voor jonge, pas afgestudeerde zorgverleners, maar ook voor degenen die al werkzaam zijn</w:t>
      </w:r>
    </w:p>
    <w:p w14:paraId="373C77F8" w14:textId="6BC55A51" w:rsidR="008D26C0" w:rsidRPr="006E78FD" w:rsidRDefault="008D26C0" w:rsidP="003906B2">
      <w:pPr>
        <w:pStyle w:val="Corpsdetexte"/>
        <w:numPr>
          <w:ilvl w:val="0"/>
          <w:numId w:val="28"/>
        </w:numPr>
        <w:spacing w:before="1"/>
        <w:jc w:val="both"/>
        <w:rPr>
          <w:lang w:val="nl-BE"/>
        </w:rPr>
      </w:pPr>
      <w:r w:rsidRPr="006E78FD">
        <w:rPr>
          <w:lang w:val="nl-BE"/>
        </w:rPr>
        <w:t xml:space="preserve">met een </w:t>
      </w:r>
      <w:r w:rsidRPr="006E78FD">
        <w:rPr>
          <w:b/>
          <w:bCs/>
          <w:lang w:val="nl-BE"/>
        </w:rPr>
        <w:t>aanpassing van de beroepscode</w:t>
      </w:r>
      <w:r w:rsidRPr="006E78FD">
        <w:rPr>
          <w:lang w:val="nl-BE"/>
        </w:rPr>
        <w:t>, inclusief de vrije wil van de arts ten aanzien van de suggesties van de AI in het belang van de patiënt</w:t>
      </w:r>
    </w:p>
    <w:p w14:paraId="12092044" w14:textId="5821389B" w:rsidR="003906B2" w:rsidRPr="006E78FD" w:rsidRDefault="008D26C0" w:rsidP="003906B2">
      <w:pPr>
        <w:pStyle w:val="Corpsdetexte"/>
        <w:spacing w:before="1"/>
        <w:jc w:val="both"/>
        <w:rPr>
          <w:lang w:val="nl-BE"/>
        </w:rPr>
      </w:pPr>
      <w:r w:rsidRPr="006E78FD">
        <w:rPr>
          <w:lang w:val="nl-BE"/>
        </w:rPr>
        <w:t>Alleen een dergelijke opleiding maakt het mogelijk om</w:t>
      </w:r>
      <w:r w:rsidR="003906B2" w:rsidRPr="006E78FD">
        <w:rPr>
          <w:lang w:val="nl-BE"/>
        </w:rPr>
        <w:t xml:space="preserve">: </w:t>
      </w:r>
    </w:p>
    <w:p w14:paraId="1D4EB2A9" w14:textId="1BE4EDA3" w:rsidR="003906B2" w:rsidRPr="006E78FD" w:rsidRDefault="003906B2" w:rsidP="003906B2">
      <w:pPr>
        <w:pStyle w:val="Corpsdetexte"/>
        <w:numPr>
          <w:ilvl w:val="0"/>
          <w:numId w:val="29"/>
        </w:numPr>
        <w:spacing w:before="1"/>
        <w:jc w:val="both"/>
        <w:rPr>
          <w:lang w:val="nl-BE"/>
        </w:rPr>
      </w:pPr>
      <w:r w:rsidRPr="006E78FD">
        <w:rPr>
          <w:lang w:val="nl-BE"/>
        </w:rPr>
        <w:t>de voordelen van AI te integreren in een "verbeterde" geneeskunde</w:t>
      </w:r>
    </w:p>
    <w:p w14:paraId="0605DC63" w14:textId="58FA482C" w:rsidR="003906B2" w:rsidRPr="006E78FD" w:rsidRDefault="003906B2" w:rsidP="003906B2">
      <w:pPr>
        <w:pStyle w:val="Corpsdetexte"/>
        <w:numPr>
          <w:ilvl w:val="0"/>
          <w:numId w:val="29"/>
        </w:numPr>
        <w:spacing w:before="1"/>
        <w:jc w:val="both"/>
        <w:rPr>
          <w:lang w:val="nl-BE"/>
        </w:rPr>
      </w:pPr>
      <w:r w:rsidRPr="006E78FD">
        <w:rPr>
          <w:lang w:val="nl-BE"/>
        </w:rPr>
        <w:t>medische fouten, een tweeledige geneeskunde en geavanceerde geneeskunde die alleen toegankelijk is voor de meest welgestelden, te bestrijden</w:t>
      </w:r>
    </w:p>
    <w:p w14:paraId="4C0E0591" w14:textId="6DC39125" w:rsidR="003906B2" w:rsidRPr="006E78FD" w:rsidRDefault="004924D5" w:rsidP="003906B2">
      <w:pPr>
        <w:pStyle w:val="Corpsdetexte"/>
        <w:numPr>
          <w:ilvl w:val="0"/>
          <w:numId w:val="29"/>
        </w:numPr>
        <w:spacing w:before="1"/>
        <w:jc w:val="both"/>
        <w:rPr>
          <w:lang w:val="nl-BE"/>
        </w:rPr>
      </w:pPr>
      <w:r w:rsidRPr="006E78FD">
        <w:rPr>
          <w:lang w:val="nl-BE"/>
        </w:rPr>
        <w:t xml:space="preserve">de </w:t>
      </w:r>
      <w:r w:rsidR="003906B2" w:rsidRPr="006E78FD">
        <w:rPr>
          <w:lang w:val="nl-BE"/>
        </w:rPr>
        <w:t>volledige uitoefening van de rechten van de patiënt te garanderen</w:t>
      </w:r>
    </w:p>
    <w:p w14:paraId="7836129C" w14:textId="51F17317" w:rsidR="003906B2" w:rsidRPr="006E78FD" w:rsidRDefault="1CE5CFB3" w:rsidP="003906B2">
      <w:pPr>
        <w:pStyle w:val="Corpsdetexte"/>
        <w:numPr>
          <w:ilvl w:val="0"/>
          <w:numId w:val="29"/>
        </w:numPr>
        <w:spacing w:before="1"/>
        <w:jc w:val="both"/>
        <w:rPr>
          <w:lang w:val="nl-BE"/>
        </w:rPr>
      </w:pPr>
      <w:commentRangeStart w:id="103"/>
      <w:commentRangeStart w:id="104"/>
      <w:r w:rsidRPr="006E78FD">
        <w:rPr>
          <w:lang w:val="nl-BE"/>
        </w:rPr>
        <w:t xml:space="preserve"> de Europese norm van een zorgrelatie van mens tot mens te handhaven</w:t>
      </w:r>
      <w:commentRangeEnd w:id="103"/>
      <w:r w:rsidR="004924D5">
        <w:commentReference w:id="103"/>
      </w:r>
      <w:commentRangeEnd w:id="104"/>
      <w:r w:rsidR="00247245">
        <w:rPr>
          <w:rStyle w:val="Marquedecommentaire"/>
        </w:rPr>
        <w:commentReference w:id="104"/>
      </w:r>
    </w:p>
    <w:p w14:paraId="7C758758" w14:textId="6397027B" w:rsidR="003906B2" w:rsidRPr="006E78FD" w:rsidRDefault="7F436D47" w:rsidP="003906B2">
      <w:pPr>
        <w:pStyle w:val="Corpsdetexte"/>
        <w:spacing w:before="1"/>
        <w:jc w:val="both"/>
        <w:rPr>
          <w:ins w:id="105" w:author="Duchenne Véronique" w:date="2025-08-12T13:41:00Z" w16du:dateUtc="2025-08-12T13:41:06Z"/>
          <w:lang w:val="nl-BE"/>
        </w:rPr>
      </w:pPr>
      <w:r w:rsidRPr="006E78FD">
        <w:rPr>
          <w:b/>
          <w:bCs/>
          <w:lang w:val="nl-BE"/>
        </w:rPr>
        <w:t>In België is er</w:t>
      </w:r>
      <w:r w:rsidRPr="006E78FD">
        <w:rPr>
          <w:lang w:val="nl-BE"/>
        </w:rPr>
        <w:t xml:space="preserve">, in tegenstelling tot andere Europese landen, </w:t>
      </w:r>
      <w:r w:rsidRPr="006E78FD">
        <w:rPr>
          <w:b/>
          <w:bCs/>
          <w:lang w:val="nl-BE"/>
        </w:rPr>
        <w:t>geen verplichte bijscholing</w:t>
      </w:r>
      <w:r w:rsidRPr="006E78FD">
        <w:rPr>
          <w:lang w:val="nl-BE"/>
        </w:rPr>
        <w:t>.</w:t>
      </w:r>
    </w:p>
    <w:p w14:paraId="12AB31D0" w14:textId="6BA0F439" w:rsidR="6A00AF52" w:rsidRPr="006E78FD" w:rsidRDefault="6A00AF52" w:rsidP="521AB255">
      <w:pPr>
        <w:pStyle w:val="Corpsdetexte"/>
        <w:spacing w:before="1"/>
        <w:jc w:val="both"/>
        <w:rPr>
          <w:lang w:val="nl-BE"/>
        </w:rPr>
      </w:pPr>
      <w:commentRangeStart w:id="106"/>
      <w:ins w:id="107" w:author="Duchenne Véronique" w:date="2025-08-12T13:41:00Z">
        <w:r w:rsidRPr="006E78FD">
          <w:rPr>
            <w:lang w:val="nl-BE"/>
          </w:rPr>
          <w:t>In hoeverre maakt AI deel uit ?van de opleidingen van andere (para-)medische beroepen</w:t>
        </w:r>
      </w:ins>
      <w:commentRangeEnd w:id="106"/>
      <w:r w:rsidR="00247245">
        <w:rPr>
          <w:rStyle w:val="Marquedecommentaire"/>
        </w:rPr>
        <w:commentReference w:id="106"/>
      </w:r>
    </w:p>
    <w:p w14:paraId="00A56A26" w14:textId="77777777" w:rsidR="003906B2" w:rsidRPr="006E78FD" w:rsidRDefault="003906B2" w:rsidP="001612DE">
      <w:pPr>
        <w:pStyle w:val="Corpsdetexte"/>
        <w:spacing w:before="1"/>
        <w:rPr>
          <w:ins w:id="108" w:author="Duchenne Véronique" w:date="2025-08-13T09:43:00Z" w16du:dateUtc="2025-08-13T09:43:04Z"/>
          <w:lang w:val="nl-BE"/>
        </w:rPr>
      </w:pPr>
    </w:p>
    <w:p w14:paraId="03365905" w14:textId="5DC97CA4" w:rsidR="001612DE" w:rsidRPr="006E78FD" w:rsidRDefault="001612DE" w:rsidP="001612DE">
      <w:pPr>
        <w:pStyle w:val="Corpsdetexte"/>
        <w:spacing w:before="1"/>
        <w:rPr>
          <w:b/>
          <w:bCs/>
          <w:u w:val="single"/>
          <w:lang w:val="nl-BE"/>
        </w:rPr>
      </w:pPr>
      <w:r w:rsidRPr="006E78FD">
        <w:rPr>
          <w:b/>
          <w:bCs/>
          <w:u w:val="single"/>
          <w:lang w:val="nl-BE"/>
        </w:rPr>
        <w:t>Het belang van gezondheidsgeletterdheid of de noodzaak om te begrijpen</w:t>
      </w:r>
    </w:p>
    <w:p w14:paraId="03CCDF7E" w14:textId="77777777" w:rsidR="000309B2" w:rsidRPr="006E78FD" w:rsidRDefault="000309B2" w:rsidP="001612DE">
      <w:pPr>
        <w:pStyle w:val="Corpsdetexte"/>
        <w:spacing w:before="1"/>
        <w:rPr>
          <w:b/>
          <w:bCs/>
          <w:u w:val="single"/>
          <w:lang w:val="nl-BE"/>
        </w:rPr>
      </w:pPr>
    </w:p>
    <w:p w14:paraId="0B724306" w14:textId="2C407731" w:rsidR="00D70384" w:rsidRPr="006E78FD" w:rsidRDefault="006021F3" w:rsidP="00D70384">
      <w:pPr>
        <w:pStyle w:val="Corpsdetexte"/>
        <w:spacing w:before="1"/>
        <w:jc w:val="both"/>
        <w:rPr>
          <w:lang w:val="nl-BE"/>
        </w:rPr>
      </w:pPr>
      <w:r w:rsidRPr="006E78FD">
        <w:rPr>
          <w:lang w:val="nl-BE"/>
        </w:rPr>
        <w:t xml:space="preserve">Onder "gezondheidszorggeletterdheid" verstaan we </w:t>
      </w:r>
      <w:r w:rsidRPr="006E78FD">
        <w:rPr>
          <w:i/>
          <w:iCs/>
          <w:lang w:val="nl-BE"/>
        </w:rPr>
        <w:t>"</w:t>
      </w:r>
      <w:r w:rsidRPr="006E78FD">
        <w:rPr>
          <w:lang w:val="nl-BE"/>
        </w:rPr>
        <w:t xml:space="preserve">de </w:t>
      </w:r>
      <w:r w:rsidR="00D241DA" w:rsidRPr="006E78FD">
        <w:rPr>
          <w:i/>
          <w:iCs/>
          <w:lang w:val="nl-BE"/>
        </w:rPr>
        <w:t xml:space="preserve">kennis, motivatie en vaardigheden die nodig zijn </w:t>
      </w:r>
      <w:r w:rsidR="00D241DA" w:rsidRPr="006E78FD">
        <w:rPr>
          <w:b/>
          <w:bCs/>
          <w:i/>
          <w:iCs/>
          <w:lang w:val="nl-BE"/>
        </w:rPr>
        <w:t xml:space="preserve">om toegang te krijgen tot informatie </w:t>
      </w:r>
      <w:r w:rsidR="00D241DA" w:rsidRPr="006E78FD">
        <w:rPr>
          <w:i/>
          <w:iCs/>
          <w:lang w:val="nl-BE"/>
        </w:rPr>
        <w:t xml:space="preserve">op het gebied van gezondheid, deze </w:t>
      </w:r>
      <w:r w:rsidR="00D241DA" w:rsidRPr="006E78FD">
        <w:rPr>
          <w:b/>
          <w:bCs/>
          <w:i/>
          <w:iCs/>
          <w:lang w:val="nl-BE"/>
        </w:rPr>
        <w:t>te begrijpen</w:t>
      </w:r>
      <w:r w:rsidR="00D241DA" w:rsidRPr="006E78FD">
        <w:rPr>
          <w:i/>
          <w:iCs/>
          <w:lang w:val="nl-BE"/>
        </w:rPr>
        <w:t xml:space="preserve">, </w:t>
      </w:r>
      <w:r w:rsidR="00D241DA" w:rsidRPr="006E78FD">
        <w:rPr>
          <w:b/>
          <w:bCs/>
          <w:i/>
          <w:iCs/>
          <w:lang w:val="nl-BE"/>
        </w:rPr>
        <w:t xml:space="preserve">te beoordelen </w:t>
      </w:r>
      <w:r w:rsidR="00D241DA" w:rsidRPr="006E78FD">
        <w:rPr>
          <w:i/>
          <w:iCs/>
          <w:lang w:val="nl-BE"/>
        </w:rPr>
        <w:t xml:space="preserve">en </w:t>
      </w:r>
      <w:r w:rsidR="00D241DA" w:rsidRPr="006E78FD">
        <w:rPr>
          <w:b/>
          <w:bCs/>
          <w:i/>
          <w:iCs/>
          <w:lang w:val="nl-BE"/>
        </w:rPr>
        <w:t>toe te passen</w:t>
      </w:r>
      <w:r w:rsidR="00D241DA" w:rsidRPr="006E78FD">
        <w:rPr>
          <w:i/>
          <w:iCs/>
          <w:lang w:val="nl-BE"/>
        </w:rPr>
        <w:t xml:space="preserve">". Deze kennis, motivatie en vaardigheden stellen </w:t>
      </w:r>
      <w:r w:rsidR="00D241DA" w:rsidRPr="006E78FD">
        <w:rPr>
          <w:b/>
          <w:bCs/>
          <w:i/>
          <w:iCs/>
          <w:lang w:val="nl-BE"/>
        </w:rPr>
        <w:t>iemand</w:t>
      </w:r>
      <w:r w:rsidR="00D241DA" w:rsidRPr="006E78FD">
        <w:rPr>
          <w:i/>
          <w:iCs/>
          <w:lang w:val="nl-BE"/>
        </w:rPr>
        <w:t xml:space="preserve"> in staat om </w:t>
      </w:r>
      <w:r w:rsidR="00D241DA" w:rsidRPr="006E78FD">
        <w:rPr>
          <w:b/>
          <w:bCs/>
          <w:i/>
          <w:iCs/>
          <w:lang w:val="nl-BE"/>
        </w:rPr>
        <w:t xml:space="preserve">een oordeel te vellen </w:t>
      </w:r>
      <w:r w:rsidR="00D241DA" w:rsidRPr="006E78FD">
        <w:rPr>
          <w:i/>
          <w:iCs/>
          <w:lang w:val="nl-BE"/>
        </w:rPr>
        <w:t xml:space="preserve">en </w:t>
      </w:r>
      <w:r w:rsidR="00D241DA" w:rsidRPr="006E78FD">
        <w:rPr>
          <w:b/>
          <w:bCs/>
          <w:i/>
          <w:iCs/>
          <w:lang w:val="nl-BE"/>
        </w:rPr>
        <w:t xml:space="preserve">een beslissing te nemen </w:t>
      </w:r>
      <w:r w:rsidR="00D241DA" w:rsidRPr="006E78FD">
        <w:rPr>
          <w:i/>
          <w:iCs/>
          <w:lang w:val="nl-BE"/>
        </w:rPr>
        <w:t xml:space="preserve">op het gebied van gezondheidszorg, preventie en gezondheidsbevordering, met als doel zijn levenskwaliteit gedurende zijn hele leven te behouden en te bevorderen" </w:t>
      </w:r>
      <w:r w:rsidR="00D241DA" w:rsidRPr="006E78FD">
        <w:rPr>
          <w:lang w:val="nl-BE"/>
        </w:rPr>
        <w:t>(</w:t>
      </w:r>
      <w:hyperlink r:id="rId81" w:history="1">
        <w:r w:rsidR="00D241DA" w:rsidRPr="006E78FD">
          <w:rPr>
            <w:rStyle w:val="Lienhypertexte"/>
            <w:lang w:val="nl-BE"/>
          </w:rPr>
          <w:t>definitie van de Koning Boudewijnstichting)</w:t>
        </w:r>
      </w:hyperlink>
      <w:r w:rsidR="00D241DA" w:rsidRPr="006E78FD">
        <w:rPr>
          <w:lang w:val="nl-BE"/>
        </w:rPr>
        <w:t xml:space="preserve">. </w:t>
      </w:r>
      <w:r w:rsidR="00D70384" w:rsidRPr="006E78FD">
        <w:rPr>
          <w:lang w:val="nl-BE"/>
        </w:rPr>
        <w:t xml:space="preserve">Gezondheidsgeletterdheid </w:t>
      </w:r>
      <w:r w:rsidR="00BB32FC" w:rsidRPr="006E78FD">
        <w:rPr>
          <w:lang w:val="nl-BE"/>
        </w:rPr>
        <w:t xml:space="preserve">bevindt zich op het snijvlak van het individu en het </w:t>
      </w:r>
      <w:r w:rsidR="00BB32FC" w:rsidRPr="006E78FD">
        <w:rPr>
          <w:lang w:val="nl-BE"/>
        </w:rPr>
        <w:lastRenderedPageBreak/>
        <w:t xml:space="preserve">gezondheidszorgsysteem, op het raakvlak tussen de vaardigheden van het individu en de eisen van het systeem. </w:t>
      </w:r>
      <w:r w:rsidR="00EC5962" w:rsidRPr="006E78FD">
        <w:rPr>
          <w:lang w:val="nl-BE"/>
        </w:rPr>
        <w:t>Individuele vaardigheden</w:t>
      </w:r>
      <w:r w:rsidR="00BB32FC" w:rsidRPr="006E78FD">
        <w:rPr>
          <w:lang w:val="nl-BE"/>
        </w:rPr>
        <w:t xml:space="preserve"> </w:t>
      </w:r>
      <w:r w:rsidR="009A1B14" w:rsidRPr="006E78FD">
        <w:rPr>
          <w:lang w:val="nl-BE"/>
        </w:rPr>
        <w:t xml:space="preserve">die van invloed zijn </w:t>
      </w:r>
      <w:r w:rsidR="00BB32FC" w:rsidRPr="006E78FD">
        <w:rPr>
          <w:lang w:val="nl-BE"/>
        </w:rPr>
        <w:t xml:space="preserve">op gezondheidsgeletterdheid </w:t>
      </w:r>
      <w:r w:rsidR="00D70384" w:rsidRPr="006E78FD">
        <w:rPr>
          <w:lang w:val="nl-BE"/>
        </w:rPr>
        <w:t>zijn onder meer:</w:t>
      </w:r>
    </w:p>
    <w:p w14:paraId="1621EB8D" w14:textId="7F3A3EC4" w:rsidR="00D70384" w:rsidRPr="006E78FD" w:rsidRDefault="00D70384" w:rsidP="00D70384">
      <w:pPr>
        <w:pStyle w:val="Corpsdetexte"/>
        <w:numPr>
          <w:ilvl w:val="0"/>
          <w:numId w:val="30"/>
        </w:numPr>
        <w:spacing w:before="1"/>
        <w:jc w:val="both"/>
        <w:rPr>
          <w:lang w:val="nl-BE"/>
        </w:rPr>
      </w:pPr>
      <w:r w:rsidRPr="006E78FD">
        <w:rPr>
          <w:lang w:val="nl-BE"/>
        </w:rPr>
        <w:t xml:space="preserve">Cognitieve vaardigheden </w:t>
      </w:r>
      <w:r w:rsidR="00A26972" w:rsidRPr="006E78FD">
        <w:rPr>
          <w:lang w:val="nl-BE"/>
        </w:rPr>
        <w:t xml:space="preserve">(geheugen, redeneren, probleemoplossing) </w:t>
      </w:r>
      <w:r w:rsidRPr="006E78FD">
        <w:rPr>
          <w:lang w:val="nl-BE"/>
        </w:rPr>
        <w:t xml:space="preserve">en taalbeheersing </w:t>
      </w:r>
    </w:p>
    <w:p w14:paraId="366CE584" w14:textId="56CC02B8" w:rsidR="00D70384" w:rsidRPr="006E78FD" w:rsidRDefault="00D70384" w:rsidP="00D70384">
      <w:pPr>
        <w:pStyle w:val="Corpsdetexte"/>
        <w:numPr>
          <w:ilvl w:val="0"/>
          <w:numId w:val="30"/>
        </w:numPr>
        <w:spacing w:before="1"/>
        <w:jc w:val="both"/>
        <w:rPr>
          <w:lang w:val="nl-BE"/>
        </w:rPr>
      </w:pPr>
      <w:r w:rsidRPr="006E78FD">
        <w:rPr>
          <w:lang w:val="nl-BE"/>
        </w:rPr>
        <w:t>Het sociale netwerk als belangrijkste bron van informatie</w:t>
      </w:r>
    </w:p>
    <w:p w14:paraId="39804504" w14:textId="0F7BB635" w:rsidR="00D70384" w:rsidRPr="006E78FD" w:rsidRDefault="00D70384" w:rsidP="00D70384">
      <w:pPr>
        <w:pStyle w:val="Corpsdetexte"/>
        <w:numPr>
          <w:ilvl w:val="0"/>
          <w:numId w:val="30"/>
        </w:numPr>
        <w:spacing w:before="1"/>
        <w:jc w:val="both"/>
        <w:rPr>
          <w:lang w:val="nl-BE"/>
        </w:rPr>
      </w:pPr>
      <w:r w:rsidRPr="006E78FD">
        <w:rPr>
          <w:lang w:val="nl-BE"/>
        </w:rPr>
        <w:t>Psychosociale vaardigheden (zich informeren, vragen stellen, enz.)</w:t>
      </w:r>
    </w:p>
    <w:p w14:paraId="49DC2931" w14:textId="2EE468F1" w:rsidR="00D70384" w:rsidRPr="006E78FD" w:rsidRDefault="00D70384" w:rsidP="00D70384">
      <w:pPr>
        <w:pStyle w:val="Corpsdetexte"/>
        <w:numPr>
          <w:ilvl w:val="0"/>
          <w:numId w:val="30"/>
        </w:numPr>
        <w:spacing w:before="1"/>
        <w:jc w:val="both"/>
        <w:rPr>
          <w:lang w:val="nl-BE"/>
        </w:rPr>
      </w:pPr>
      <w:r w:rsidRPr="006E78FD">
        <w:rPr>
          <w:lang w:val="nl-BE"/>
        </w:rPr>
        <w:t>Het culturele register (voorstellingen, waarden, overtuigingen, enz.)</w:t>
      </w:r>
    </w:p>
    <w:p w14:paraId="496B3F7C" w14:textId="3A99BFEA" w:rsidR="00D70384" w:rsidRPr="006E78FD" w:rsidRDefault="00D70384" w:rsidP="00D70384">
      <w:pPr>
        <w:pStyle w:val="Corpsdetexte"/>
        <w:numPr>
          <w:ilvl w:val="0"/>
          <w:numId w:val="30"/>
        </w:numPr>
        <w:spacing w:before="1"/>
        <w:jc w:val="both"/>
        <w:rPr>
          <w:lang w:val="nl-BE"/>
        </w:rPr>
      </w:pPr>
      <w:r w:rsidRPr="006E78FD">
        <w:rPr>
          <w:lang w:val="nl-BE"/>
        </w:rPr>
        <w:t>Levensomstandigheden (inkomen, opleiding, werk, enz.)</w:t>
      </w:r>
    </w:p>
    <w:p w14:paraId="69104059" w14:textId="32DD3D8B" w:rsidR="00D70384" w:rsidRPr="006E78FD" w:rsidRDefault="00D70384" w:rsidP="00D70384">
      <w:pPr>
        <w:pStyle w:val="Corpsdetexte"/>
        <w:numPr>
          <w:ilvl w:val="0"/>
          <w:numId w:val="30"/>
        </w:numPr>
        <w:spacing w:before="1"/>
        <w:jc w:val="both"/>
        <w:rPr>
          <w:lang w:val="nl-BE"/>
        </w:rPr>
      </w:pPr>
      <w:r w:rsidRPr="006E78FD">
        <w:rPr>
          <w:lang w:val="nl-BE"/>
        </w:rPr>
        <w:t>Individuele kenmerken (leeftijd, beperkingen, enz.)</w:t>
      </w:r>
    </w:p>
    <w:p w14:paraId="6A411E48" w14:textId="2C7333A2" w:rsidR="00D70384" w:rsidRPr="006E78FD" w:rsidRDefault="00D70384" w:rsidP="00D70384">
      <w:pPr>
        <w:pStyle w:val="Corpsdetexte"/>
        <w:spacing w:before="1"/>
        <w:jc w:val="both"/>
        <w:rPr>
          <w:lang w:val="nl-BE"/>
        </w:rPr>
      </w:pPr>
      <w:r w:rsidRPr="006E78FD">
        <w:rPr>
          <w:lang w:val="nl-BE"/>
        </w:rPr>
        <w:t xml:space="preserve">Factoren </w:t>
      </w:r>
      <w:r w:rsidR="00EC5962" w:rsidRPr="006E78FD">
        <w:rPr>
          <w:lang w:val="nl-BE"/>
        </w:rPr>
        <w:t xml:space="preserve">die inherent zijn aan het gezondheidszorgsysteem </w:t>
      </w:r>
      <w:r w:rsidRPr="006E78FD">
        <w:rPr>
          <w:lang w:val="nl-BE"/>
        </w:rPr>
        <w:t>zijn daarentegen:</w:t>
      </w:r>
    </w:p>
    <w:p w14:paraId="5C7A8C51" w14:textId="28A729D6" w:rsidR="00D70384" w:rsidRPr="006E78FD" w:rsidRDefault="00DB205D" w:rsidP="00DB205D">
      <w:pPr>
        <w:pStyle w:val="Corpsdetexte"/>
        <w:numPr>
          <w:ilvl w:val="0"/>
          <w:numId w:val="31"/>
        </w:numPr>
        <w:spacing w:before="1"/>
        <w:jc w:val="both"/>
        <w:rPr>
          <w:lang w:val="nl-BE"/>
        </w:rPr>
      </w:pPr>
      <w:r w:rsidRPr="006E78FD">
        <w:rPr>
          <w:lang w:val="nl-BE"/>
        </w:rPr>
        <w:t>Informatiesystemen en -middelen (kwaliteit, kwantiteit, beschikbaarheid, enz.)</w:t>
      </w:r>
    </w:p>
    <w:p w14:paraId="0B969275" w14:textId="337A8762" w:rsidR="00DB205D" w:rsidRPr="006E78FD" w:rsidRDefault="00DB205D" w:rsidP="00DB205D">
      <w:pPr>
        <w:pStyle w:val="Corpsdetexte"/>
        <w:numPr>
          <w:ilvl w:val="0"/>
          <w:numId w:val="31"/>
        </w:numPr>
        <w:spacing w:before="1"/>
        <w:jc w:val="both"/>
        <w:rPr>
          <w:lang w:val="nl-BE"/>
        </w:rPr>
      </w:pPr>
      <w:r w:rsidRPr="006E78FD">
        <w:rPr>
          <w:lang w:val="nl-BE"/>
        </w:rPr>
        <w:t>Het gezondheidszorgsysteem en de sociale bescherming (toegangsvoorwaarden, complexiteit, enz.)</w:t>
      </w:r>
    </w:p>
    <w:p w14:paraId="22BE36F6" w14:textId="4DB8457F" w:rsidR="00DB205D" w:rsidRPr="006E78FD" w:rsidRDefault="00DB205D" w:rsidP="00DB205D">
      <w:pPr>
        <w:pStyle w:val="Corpsdetexte"/>
        <w:numPr>
          <w:ilvl w:val="0"/>
          <w:numId w:val="31"/>
        </w:numPr>
        <w:spacing w:before="1"/>
        <w:jc w:val="both"/>
        <w:rPr>
          <w:lang w:val="nl-BE"/>
        </w:rPr>
      </w:pPr>
      <w:r w:rsidRPr="006E78FD">
        <w:rPr>
          <w:lang w:val="nl-BE"/>
        </w:rPr>
        <w:t>Interacties met het systeem (bijvoorbeeld: vermindering van fysieke loketten)</w:t>
      </w:r>
    </w:p>
    <w:p w14:paraId="0D299D18" w14:textId="15529DA0" w:rsidR="009A1B14" w:rsidRPr="006E78FD" w:rsidRDefault="009A1B14" w:rsidP="009A1B14">
      <w:pPr>
        <w:pStyle w:val="Corpsdetexte"/>
        <w:spacing w:before="1"/>
        <w:jc w:val="both"/>
        <w:rPr>
          <w:lang w:val="nl-BE"/>
        </w:rPr>
      </w:pPr>
      <w:r w:rsidRPr="006E78FD">
        <w:rPr>
          <w:lang w:val="nl-BE"/>
        </w:rPr>
        <w:t xml:space="preserve">Volgens de Koning Boudewijnstichting </w:t>
      </w:r>
      <w:r w:rsidRPr="006E78FD">
        <w:rPr>
          <w:b/>
          <w:bCs/>
          <w:lang w:val="nl-BE"/>
        </w:rPr>
        <w:t xml:space="preserve">weet 80 % van de patiënten </w:t>
      </w:r>
      <w:r w:rsidRPr="006E78FD">
        <w:rPr>
          <w:lang w:val="nl-BE"/>
        </w:rPr>
        <w:t xml:space="preserve">in België </w:t>
      </w:r>
      <w:r w:rsidRPr="006E78FD">
        <w:rPr>
          <w:b/>
          <w:bCs/>
          <w:lang w:val="nl-BE"/>
        </w:rPr>
        <w:t>niet wat "gezondheidsgegevens" zijn</w:t>
      </w:r>
      <w:r w:rsidRPr="006E78FD">
        <w:rPr>
          <w:lang w:val="nl-BE"/>
        </w:rPr>
        <w:t xml:space="preserve">. </w:t>
      </w:r>
      <w:r w:rsidR="00077B0A" w:rsidRPr="006E78FD">
        <w:rPr>
          <w:lang w:val="nl-BE"/>
        </w:rPr>
        <w:t xml:space="preserve">Bovendien </w:t>
      </w:r>
      <w:r w:rsidRPr="006E78FD">
        <w:rPr>
          <w:b/>
          <w:bCs/>
          <w:lang w:val="nl-BE"/>
        </w:rPr>
        <w:t>heeft een derde van de bevolking een laag geletterdheidsniveau</w:t>
      </w:r>
      <w:r w:rsidRPr="006E78FD">
        <w:rPr>
          <w:lang w:val="nl-BE"/>
        </w:rPr>
        <w:t xml:space="preserve">, wat betekent </w:t>
      </w:r>
      <w:r w:rsidR="00483489" w:rsidRPr="006E78FD">
        <w:rPr>
          <w:lang w:val="nl-BE"/>
        </w:rPr>
        <w:t xml:space="preserve">dat deze personen </w:t>
      </w:r>
      <w:r w:rsidRPr="006E78FD">
        <w:rPr>
          <w:lang w:val="nl-BE"/>
        </w:rPr>
        <w:t xml:space="preserve">op een schaal van 4 niveaus onder niveau 1 </w:t>
      </w:r>
      <w:r w:rsidR="00077B0A" w:rsidRPr="006E78FD">
        <w:rPr>
          <w:lang w:val="nl-BE"/>
        </w:rPr>
        <w:t xml:space="preserve">en 2 </w:t>
      </w:r>
      <w:r w:rsidRPr="006E78FD">
        <w:rPr>
          <w:lang w:val="nl-BE"/>
        </w:rPr>
        <w:t>vallen (</w:t>
      </w:r>
      <w:r w:rsidRPr="006E78FD">
        <w:rPr>
          <w:b/>
          <w:bCs/>
          <w:lang w:val="nl-BE"/>
        </w:rPr>
        <w:t xml:space="preserve">ontoereikend </w:t>
      </w:r>
      <w:r w:rsidR="00077B0A" w:rsidRPr="006E78FD">
        <w:rPr>
          <w:lang w:val="nl-BE"/>
        </w:rPr>
        <w:t xml:space="preserve">en </w:t>
      </w:r>
      <w:r w:rsidRPr="006E78FD">
        <w:rPr>
          <w:b/>
          <w:bCs/>
          <w:lang w:val="nl-BE"/>
        </w:rPr>
        <w:t>problematisch</w:t>
      </w:r>
      <w:r w:rsidRPr="006E78FD">
        <w:rPr>
          <w:lang w:val="nl-BE"/>
        </w:rPr>
        <w:t xml:space="preserve">). Toegang tot informatie, begrijpen, de betrouwbaarheid en relevantie beoordelen zijn echter vaardigheden </w:t>
      </w:r>
      <w:r w:rsidRPr="006E78FD">
        <w:rPr>
          <w:b/>
          <w:bCs/>
          <w:lang w:val="nl-BE"/>
        </w:rPr>
        <w:t xml:space="preserve">die nodig zijn om als patiënt zijn rechten te kunnen uitoefenen </w:t>
      </w:r>
      <w:r w:rsidRPr="006E78FD">
        <w:rPr>
          <w:lang w:val="nl-BE"/>
        </w:rPr>
        <w:t>en zijn eigen keuzes op het gebied van gezondheid te kunnen maken, ook keuzes die niet overeenstemmen met die van de zorgverlener.</w:t>
      </w:r>
    </w:p>
    <w:p w14:paraId="6A81E375" w14:textId="08F73D6E" w:rsidR="009A1B14" w:rsidRPr="006E78FD" w:rsidRDefault="009A1B14" w:rsidP="009A1B14">
      <w:pPr>
        <w:pStyle w:val="Corpsdetexte"/>
        <w:spacing w:before="1"/>
        <w:jc w:val="both"/>
        <w:rPr>
          <w:lang w:val="nl-BE"/>
        </w:rPr>
      </w:pPr>
      <w:r w:rsidRPr="006E78FD">
        <w:rPr>
          <w:lang w:val="nl-BE"/>
        </w:rPr>
        <w:t>Risicosituaties die de gezondheidsgeletterdheid in gevaar brengen, zijn:</w:t>
      </w:r>
    </w:p>
    <w:p w14:paraId="5DCBE769" w14:textId="2E92B22B" w:rsidR="009A1B14" w:rsidRDefault="009A1B14" w:rsidP="009A1B14">
      <w:pPr>
        <w:pStyle w:val="Corpsdetexte"/>
        <w:numPr>
          <w:ilvl w:val="0"/>
          <w:numId w:val="32"/>
        </w:numPr>
        <w:spacing w:before="1"/>
        <w:jc w:val="both"/>
      </w:pPr>
      <w:r>
        <w:t xml:space="preserve">De </w:t>
      </w:r>
      <w:proofErr w:type="spellStart"/>
      <w:r>
        <w:t>afstand</w:t>
      </w:r>
      <w:proofErr w:type="spellEnd"/>
      <w:r>
        <w:t xml:space="preserve"> </w:t>
      </w:r>
      <w:proofErr w:type="spellStart"/>
      <w:r>
        <w:t>tot</w:t>
      </w:r>
      <w:proofErr w:type="spellEnd"/>
      <w:r>
        <w:t xml:space="preserve"> </w:t>
      </w:r>
      <w:proofErr w:type="spellStart"/>
      <w:r>
        <w:t>informatie</w:t>
      </w:r>
      <w:proofErr w:type="spellEnd"/>
    </w:p>
    <w:p w14:paraId="7A9E2440" w14:textId="185D2DF7" w:rsidR="009A1B14" w:rsidRDefault="009A1B14" w:rsidP="009A1B14">
      <w:pPr>
        <w:pStyle w:val="Corpsdetexte"/>
        <w:numPr>
          <w:ilvl w:val="0"/>
          <w:numId w:val="32"/>
        </w:numPr>
        <w:spacing w:before="1"/>
        <w:jc w:val="both"/>
      </w:pPr>
      <w:r>
        <w:t xml:space="preserve">Het </w:t>
      </w:r>
      <w:proofErr w:type="spellStart"/>
      <w:r>
        <w:t>ontbreken</w:t>
      </w:r>
      <w:proofErr w:type="spellEnd"/>
      <w:r>
        <w:t xml:space="preserve"> van </w:t>
      </w:r>
      <w:proofErr w:type="spellStart"/>
      <w:r>
        <w:t>een</w:t>
      </w:r>
      <w:proofErr w:type="spellEnd"/>
      <w:r>
        <w:t xml:space="preserve"> </w:t>
      </w:r>
      <w:proofErr w:type="spellStart"/>
      <w:r>
        <w:t>informatienetwerk</w:t>
      </w:r>
      <w:proofErr w:type="spellEnd"/>
    </w:p>
    <w:p w14:paraId="5CEBC4B3" w14:textId="00C701DC" w:rsidR="009A1B14" w:rsidRDefault="009A1B14" w:rsidP="009A1B14">
      <w:pPr>
        <w:pStyle w:val="Corpsdetexte"/>
        <w:numPr>
          <w:ilvl w:val="0"/>
          <w:numId w:val="32"/>
        </w:numPr>
        <w:spacing w:before="1"/>
        <w:jc w:val="both"/>
      </w:pPr>
      <w:r>
        <w:t xml:space="preserve">De digitale </w:t>
      </w:r>
      <w:proofErr w:type="spellStart"/>
      <w:r>
        <w:t>kloof</w:t>
      </w:r>
      <w:proofErr w:type="spellEnd"/>
    </w:p>
    <w:p w14:paraId="0AF65CF1" w14:textId="2DD7E23C" w:rsidR="009A1B14" w:rsidRPr="006E78FD" w:rsidRDefault="009A1B14" w:rsidP="009A1B14">
      <w:pPr>
        <w:pStyle w:val="Corpsdetexte"/>
        <w:numPr>
          <w:ilvl w:val="0"/>
          <w:numId w:val="32"/>
        </w:numPr>
        <w:spacing w:before="1"/>
        <w:jc w:val="both"/>
        <w:rPr>
          <w:lang w:val="nl-BE"/>
        </w:rPr>
      </w:pPr>
      <w:r w:rsidRPr="006E78FD">
        <w:rPr>
          <w:lang w:val="nl-BE"/>
        </w:rPr>
        <w:t>Het verlies van vertrouwen in informatie</w:t>
      </w:r>
    </w:p>
    <w:p w14:paraId="62D6712F" w14:textId="57C0FFC6" w:rsidR="00EC5962" w:rsidRPr="006E78FD" w:rsidRDefault="00EC5962" w:rsidP="001F0707">
      <w:pPr>
        <w:pStyle w:val="Corpsdetexte"/>
        <w:spacing w:before="1"/>
        <w:jc w:val="both"/>
        <w:rPr>
          <w:lang w:val="nl-BE"/>
        </w:rPr>
      </w:pPr>
      <w:r w:rsidRPr="006E78FD">
        <w:rPr>
          <w:lang w:val="nl-BE"/>
        </w:rPr>
        <w:t xml:space="preserve">Het gevolg is dat de opkomst van door kunstmatige intelligentie ondersteunde geneeskunde een aanzienlijke impact heeft op de reeds zwakke gezondheidsgeletterdheid in België. </w:t>
      </w:r>
      <w:r w:rsidRPr="006E78FD">
        <w:rPr>
          <w:b/>
          <w:bCs/>
          <w:lang w:val="nl-BE"/>
        </w:rPr>
        <w:t xml:space="preserve">Door het gezondheidszorgsysteem te veranderen, versterkt het </w:t>
      </w:r>
      <w:r w:rsidRPr="006E78FD">
        <w:rPr>
          <w:lang w:val="nl-BE"/>
        </w:rPr>
        <w:t xml:space="preserve">namelijk </w:t>
      </w:r>
      <w:r w:rsidRPr="006E78FD">
        <w:rPr>
          <w:b/>
          <w:bCs/>
          <w:lang w:val="nl-BE"/>
        </w:rPr>
        <w:t>risicosituaties</w:t>
      </w:r>
      <w:r w:rsidRPr="006E78FD">
        <w:rPr>
          <w:lang w:val="nl-BE"/>
        </w:rPr>
        <w:t>: het maakt de informatie minder transparant, het vermindert de competenties van het naaste netwerk door het aantal mensen dat uitleg kan geven te verminderen, het versterkt de digitale kloof en brengt het de vertrouwensrelatie tussen de patiënt en de zorgverlener in gevaar.</w:t>
      </w:r>
    </w:p>
    <w:p w14:paraId="0715C93A" w14:textId="4B26F28C" w:rsidR="001F0707" w:rsidRPr="006E78FD" w:rsidRDefault="001F0707" w:rsidP="001F0707">
      <w:pPr>
        <w:pStyle w:val="Corpsdetexte"/>
        <w:spacing w:before="1"/>
        <w:jc w:val="both"/>
        <w:rPr>
          <w:lang w:val="nl-BE"/>
        </w:rPr>
      </w:pPr>
      <w:r w:rsidRPr="006E78FD">
        <w:rPr>
          <w:lang w:val="nl-BE"/>
        </w:rPr>
        <w:t xml:space="preserve">Daar komt nog bij dat </w:t>
      </w:r>
      <w:r w:rsidRPr="006E78FD">
        <w:rPr>
          <w:b/>
          <w:bCs/>
          <w:lang w:val="nl-BE"/>
        </w:rPr>
        <w:t>AI-systemen niet altijd verklaarbaar zijn</w:t>
      </w:r>
      <w:r w:rsidRPr="006E78FD">
        <w:rPr>
          <w:lang w:val="nl-BE"/>
        </w:rPr>
        <w:t xml:space="preserve">, ongeacht het begripsvermogen van de patiënt </w:t>
      </w:r>
      <w:r w:rsidR="00D34FB8" w:rsidRPr="006E78FD">
        <w:rPr>
          <w:lang w:val="nl-BE"/>
        </w:rPr>
        <w:t>en de bereidheid van de arts om uitleg te geven</w:t>
      </w:r>
      <w:r w:rsidRPr="006E78FD">
        <w:rPr>
          <w:lang w:val="nl-BE"/>
        </w:rPr>
        <w:t>. Sommige studies tonen namelijk aan dat de meest verklaarbare systemen niet de best presterende zijn. Het principe van verklaarbaarheid, dat in de AI-Act hoog in het vaandel staat, en prestaties gaan niet noodzakelijkerwijs hand in hand, aangezien de medische output afkomstig is van complexe systemen. Hoe zit het in deze context dan met het recht van de patiënt om uitleg te krijgen en geïnformeerd te worden over de beslissingen die hij moet nemen met betrekking tot zijn gezondheid?</w:t>
      </w:r>
    </w:p>
    <w:p w14:paraId="1F10E3BD" w14:textId="619B9E5F" w:rsidR="00D70384" w:rsidRPr="006E78FD" w:rsidRDefault="1EFC1404" w:rsidP="521AB255">
      <w:pPr>
        <w:pStyle w:val="Corpsdetexte"/>
        <w:spacing w:before="1"/>
        <w:jc w:val="both"/>
        <w:rPr>
          <w:highlight w:val="magenta"/>
          <w:lang w:val="nl-BE"/>
          <w:rPrChange w:id="109" w:author="Duchenne Véronique" w:date="2025-08-13T09:12:00Z">
            <w:rPr/>
          </w:rPrChange>
        </w:rPr>
      </w:pPr>
      <w:r w:rsidRPr="006E78FD">
        <w:rPr>
          <w:lang w:val="nl-BE"/>
        </w:rPr>
        <w:t xml:space="preserve">Kort gezegd </w:t>
      </w:r>
      <w:r w:rsidRPr="006E78FD">
        <w:rPr>
          <w:b/>
          <w:bCs/>
          <w:highlight w:val="magenta"/>
          <w:lang w:val="nl-BE"/>
          <w:rPrChange w:id="110" w:author="Duchenne Véronique" w:date="2025-08-13T09:12:00Z">
            <w:rPr>
              <w:b/>
              <w:bCs/>
            </w:rPr>
          </w:rPrChange>
        </w:rPr>
        <w:t xml:space="preserve">maakt kunstmatige intelligentie de gezondheidszorggeletterdheid </w:t>
      </w:r>
      <w:r w:rsidR="5AB22448" w:rsidRPr="006E78FD">
        <w:rPr>
          <w:b/>
          <w:bCs/>
          <w:highlight w:val="magenta"/>
          <w:lang w:val="nl-BE"/>
          <w:rPrChange w:id="111" w:author="Duchenne Véronique" w:date="2025-08-13T09:12:00Z">
            <w:rPr>
              <w:b/>
              <w:bCs/>
            </w:rPr>
          </w:rPrChange>
        </w:rPr>
        <w:t xml:space="preserve">van de Belgen nog </w:t>
      </w:r>
      <w:r w:rsidRPr="006E78FD">
        <w:rPr>
          <w:b/>
          <w:bCs/>
          <w:highlight w:val="magenta"/>
          <w:lang w:val="nl-BE"/>
          <w:rPrChange w:id="112" w:author="Duchenne Véronique" w:date="2025-08-13T09:12:00Z">
            <w:rPr>
              <w:b/>
              <w:bCs/>
            </w:rPr>
          </w:rPrChange>
        </w:rPr>
        <w:t>ontoereikender</w:t>
      </w:r>
      <w:r w:rsidR="5AB22448" w:rsidRPr="006E78FD">
        <w:rPr>
          <w:b/>
          <w:bCs/>
          <w:highlight w:val="magenta"/>
          <w:lang w:val="nl-BE"/>
          <w:rPrChange w:id="113" w:author="Duchenne Véronique" w:date="2025-08-13T09:12:00Z">
            <w:rPr>
              <w:b/>
              <w:bCs/>
            </w:rPr>
          </w:rPrChange>
        </w:rPr>
        <w:t xml:space="preserve"> dan ze al was en brengt ze bijgevolg de rechten van de patiënt in gevaar</w:t>
      </w:r>
      <w:r w:rsidRPr="006E78FD">
        <w:rPr>
          <w:highlight w:val="magenta"/>
          <w:lang w:val="nl-BE"/>
          <w:rPrChange w:id="114" w:author="Duchenne Véronique" w:date="2025-08-13T09:12:00Z">
            <w:rPr/>
          </w:rPrChange>
        </w:rPr>
        <w:t xml:space="preserve">. </w:t>
      </w:r>
    </w:p>
    <w:p w14:paraId="6DFDCB67" w14:textId="77777777" w:rsidR="001612DE" w:rsidRPr="006E78FD" w:rsidRDefault="001612DE" w:rsidP="521AB255">
      <w:pPr>
        <w:pStyle w:val="Corpsdetexte"/>
        <w:spacing w:before="1"/>
        <w:rPr>
          <w:highlight w:val="magenta"/>
          <w:lang w:val="nl-BE"/>
          <w:rPrChange w:id="115" w:author="Duchenne Véronique" w:date="2025-08-13T09:12:00Z">
            <w:rPr/>
          </w:rPrChange>
        </w:rPr>
      </w:pPr>
    </w:p>
    <w:p w14:paraId="5A813941" w14:textId="4A575BC4" w:rsidR="001612DE" w:rsidRPr="006E78FD" w:rsidRDefault="001612DE" w:rsidP="001612DE">
      <w:pPr>
        <w:pStyle w:val="Corpsdetexte"/>
        <w:spacing w:before="1"/>
        <w:rPr>
          <w:b/>
          <w:bCs/>
          <w:u w:val="single"/>
          <w:lang w:val="nl-BE"/>
        </w:rPr>
      </w:pPr>
      <w:r w:rsidRPr="006E78FD">
        <w:rPr>
          <w:b/>
          <w:bCs/>
          <w:u w:val="single"/>
          <w:lang w:val="nl-BE"/>
        </w:rPr>
        <w:t>De uitdaging van de financiering of de kwestie van de middelen</w:t>
      </w:r>
    </w:p>
    <w:p w14:paraId="003BE427" w14:textId="77777777" w:rsidR="001612DE" w:rsidRPr="006E78FD" w:rsidRDefault="001612DE" w:rsidP="001612DE">
      <w:pPr>
        <w:pStyle w:val="Corpsdetexte"/>
        <w:spacing w:before="1"/>
        <w:rPr>
          <w:lang w:val="nl-BE"/>
        </w:rPr>
      </w:pPr>
    </w:p>
    <w:p w14:paraId="6C7F0DE2" w14:textId="7D887458" w:rsidR="00B43C19" w:rsidRPr="006E78FD" w:rsidRDefault="00D34FB8" w:rsidP="00AF1F70">
      <w:pPr>
        <w:pStyle w:val="Corpsdetexte"/>
        <w:spacing w:before="1"/>
        <w:jc w:val="both"/>
        <w:rPr>
          <w:lang w:val="nl-BE"/>
        </w:rPr>
      </w:pPr>
      <w:r w:rsidRPr="006E78FD">
        <w:rPr>
          <w:lang w:val="nl-BE"/>
        </w:rPr>
        <w:t xml:space="preserve">In België </w:t>
      </w:r>
      <w:r w:rsidR="00B43C19" w:rsidRPr="006E78FD">
        <w:rPr>
          <w:lang w:val="nl-BE"/>
        </w:rPr>
        <w:t xml:space="preserve">is de financiering voor de ontwikkeling van AI in de gezondheidszorg </w:t>
      </w:r>
      <w:r w:rsidR="00934E59" w:rsidRPr="006E78FD">
        <w:rPr>
          <w:lang w:val="nl-BE"/>
        </w:rPr>
        <w:t xml:space="preserve">zowel </w:t>
      </w:r>
      <w:r w:rsidR="00B43C19" w:rsidRPr="006E78FD">
        <w:rPr>
          <w:lang w:val="nl-BE"/>
        </w:rPr>
        <w:t>publiek als privaat.</w:t>
      </w:r>
    </w:p>
    <w:p w14:paraId="5BA5FDB5" w14:textId="344B02B2" w:rsidR="00B43C19" w:rsidRPr="006E78FD" w:rsidRDefault="00B43C19" w:rsidP="00AF1F70">
      <w:pPr>
        <w:pStyle w:val="Corpsdetexte"/>
        <w:spacing w:before="1"/>
        <w:jc w:val="both"/>
        <w:rPr>
          <w:lang w:val="nl-BE"/>
        </w:rPr>
      </w:pPr>
      <w:r w:rsidRPr="006E78FD">
        <w:rPr>
          <w:b/>
          <w:bCs/>
          <w:lang w:val="nl-BE"/>
        </w:rPr>
        <w:t xml:space="preserve">Aan de kant van de overheid </w:t>
      </w:r>
      <w:r w:rsidR="00934E59" w:rsidRPr="006E78FD">
        <w:rPr>
          <w:lang w:val="nl-BE"/>
        </w:rPr>
        <w:t>wordt</w:t>
      </w:r>
      <w:r w:rsidRPr="006E78FD">
        <w:rPr>
          <w:lang w:val="nl-BE"/>
        </w:rPr>
        <w:t xml:space="preserve"> financiering </w:t>
      </w:r>
      <w:r w:rsidR="00A24512" w:rsidRPr="006E78FD">
        <w:rPr>
          <w:lang w:val="nl-BE"/>
        </w:rPr>
        <w:t xml:space="preserve">toegekend via </w:t>
      </w:r>
      <w:r w:rsidRPr="006E78FD">
        <w:rPr>
          <w:b/>
          <w:bCs/>
          <w:lang w:val="nl-BE"/>
        </w:rPr>
        <w:t>projectoproepen</w:t>
      </w:r>
      <w:r w:rsidRPr="006E78FD">
        <w:rPr>
          <w:lang w:val="nl-BE"/>
        </w:rPr>
        <w:t xml:space="preserve">. </w:t>
      </w:r>
      <w:r w:rsidR="00A24512" w:rsidRPr="006E78FD">
        <w:rPr>
          <w:lang w:val="nl-BE"/>
        </w:rPr>
        <w:t xml:space="preserve">Dit heeft tot gevolg dat deze projecten </w:t>
      </w:r>
      <w:r w:rsidRPr="006E78FD">
        <w:rPr>
          <w:b/>
          <w:bCs/>
          <w:lang w:val="nl-BE"/>
        </w:rPr>
        <w:t>versnipperd</w:t>
      </w:r>
      <w:r w:rsidRPr="006E78FD">
        <w:rPr>
          <w:lang w:val="nl-BE"/>
        </w:rPr>
        <w:t xml:space="preserve"> zijn</w:t>
      </w:r>
      <w:r w:rsidR="00A24512" w:rsidRPr="006E78FD">
        <w:rPr>
          <w:lang w:val="nl-BE"/>
        </w:rPr>
        <w:t xml:space="preserve">. </w:t>
      </w:r>
      <w:r w:rsidR="00D85F8E" w:rsidRPr="006E78FD">
        <w:rPr>
          <w:lang w:val="nl-BE"/>
        </w:rPr>
        <w:t xml:space="preserve">Het feit dat gezondheidszorg in België onder verschillende bestuursniveaus valt, versterkt deze versnippering nog. Er </w:t>
      </w:r>
      <w:r w:rsidR="00AF1F70" w:rsidRPr="006E78FD">
        <w:rPr>
          <w:lang w:val="nl-BE"/>
        </w:rPr>
        <w:t xml:space="preserve">is dus geen structurerend project voor heel België. Bovendien gaat alle steun aan technologiebedrijven naar </w:t>
      </w:r>
      <w:r w:rsidR="00AF1F70" w:rsidRPr="006E78FD">
        <w:rPr>
          <w:b/>
          <w:bCs/>
          <w:lang w:val="nl-BE"/>
        </w:rPr>
        <w:t xml:space="preserve">betaalde, particuliere, gesloten AI-modellen. </w:t>
      </w:r>
      <w:r w:rsidR="00AF1F70" w:rsidRPr="006E78FD">
        <w:rPr>
          <w:lang w:val="nl-BE"/>
        </w:rPr>
        <w:t xml:space="preserve">AI is </w:t>
      </w:r>
      <w:r w:rsidR="00934E59" w:rsidRPr="006E78FD">
        <w:rPr>
          <w:lang w:val="nl-BE"/>
        </w:rPr>
        <w:t xml:space="preserve">daardoor </w:t>
      </w:r>
      <w:r w:rsidR="00AF1F70" w:rsidRPr="006E78FD">
        <w:rPr>
          <w:lang w:val="nl-BE"/>
        </w:rPr>
        <w:t xml:space="preserve">in handen </w:t>
      </w:r>
      <w:r w:rsidR="00AF1F70" w:rsidRPr="006E78FD">
        <w:rPr>
          <w:b/>
          <w:bCs/>
          <w:lang w:val="nl-BE"/>
        </w:rPr>
        <w:t xml:space="preserve">van financiële en commerciële belangen. </w:t>
      </w:r>
      <w:r w:rsidR="00A24512" w:rsidRPr="006E78FD">
        <w:rPr>
          <w:lang w:val="nl-BE"/>
        </w:rPr>
        <w:t xml:space="preserve">En niemand weet of de zo gelanceerde proefprojecten kunnen worden voortgezet, </w:t>
      </w:r>
      <w:r w:rsidR="004058D2" w:rsidRPr="006E78FD">
        <w:rPr>
          <w:lang w:val="nl-BE"/>
        </w:rPr>
        <w:t xml:space="preserve">wat de </w:t>
      </w:r>
      <w:r w:rsidR="004058D2" w:rsidRPr="006E78FD">
        <w:rPr>
          <w:b/>
          <w:bCs/>
          <w:lang w:val="nl-BE"/>
        </w:rPr>
        <w:t xml:space="preserve">continuïteit van op AI gebaseerde zorgtrajecten </w:t>
      </w:r>
      <w:r w:rsidR="004058D2" w:rsidRPr="006E78FD">
        <w:rPr>
          <w:lang w:val="nl-BE"/>
        </w:rPr>
        <w:t xml:space="preserve">in gevaar brengt. </w:t>
      </w:r>
    </w:p>
    <w:p w14:paraId="0A02F0D5" w14:textId="5AAECF10" w:rsidR="00B43C19" w:rsidRPr="006E78FD" w:rsidRDefault="00A24512" w:rsidP="00AF1F70">
      <w:pPr>
        <w:pStyle w:val="Corpsdetexte"/>
        <w:spacing w:before="1"/>
        <w:jc w:val="both"/>
        <w:rPr>
          <w:lang w:val="nl-BE"/>
        </w:rPr>
      </w:pPr>
      <w:r w:rsidRPr="006E78FD">
        <w:rPr>
          <w:b/>
          <w:bCs/>
          <w:lang w:val="nl-BE"/>
        </w:rPr>
        <w:t>In de privésector is</w:t>
      </w:r>
      <w:r w:rsidR="00B43C19" w:rsidRPr="006E78FD">
        <w:rPr>
          <w:b/>
          <w:bCs/>
          <w:lang w:val="nl-BE"/>
        </w:rPr>
        <w:t xml:space="preserve"> de farmaceutische sector </w:t>
      </w:r>
      <w:r w:rsidRPr="006E78FD">
        <w:rPr>
          <w:b/>
          <w:bCs/>
          <w:lang w:val="nl-BE"/>
        </w:rPr>
        <w:t xml:space="preserve">een belangrijke speler </w:t>
      </w:r>
      <w:r w:rsidR="00B43C19" w:rsidRPr="006E78FD">
        <w:rPr>
          <w:b/>
          <w:bCs/>
          <w:lang w:val="nl-BE"/>
        </w:rPr>
        <w:t xml:space="preserve">in </w:t>
      </w:r>
      <w:r w:rsidRPr="006E78FD">
        <w:rPr>
          <w:b/>
          <w:bCs/>
          <w:lang w:val="nl-BE"/>
        </w:rPr>
        <w:t xml:space="preserve">de ontwikkeling van </w:t>
      </w:r>
      <w:r w:rsidR="00B43C19" w:rsidRPr="006E78FD">
        <w:rPr>
          <w:b/>
          <w:bCs/>
          <w:lang w:val="nl-BE"/>
        </w:rPr>
        <w:t>digitale gezondheidszorg</w:t>
      </w:r>
      <w:r w:rsidR="00B43C19" w:rsidRPr="006E78FD">
        <w:rPr>
          <w:lang w:val="nl-BE"/>
        </w:rPr>
        <w:t xml:space="preserve">. </w:t>
      </w:r>
      <w:r w:rsidRPr="006E78FD">
        <w:rPr>
          <w:lang w:val="nl-BE"/>
        </w:rPr>
        <w:t xml:space="preserve">De farmaceutische industrie is namelijk geïnteresseerd </w:t>
      </w:r>
      <w:r w:rsidR="00B43C19" w:rsidRPr="006E78FD">
        <w:rPr>
          <w:lang w:val="nl-BE"/>
        </w:rPr>
        <w:t xml:space="preserve">in de gegevens die </w:t>
      </w:r>
      <w:r w:rsidRPr="006E78FD">
        <w:rPr>
          <w:lang w:val="nl-BE"/>
        </w:rPr>
        <w:t xml:space="preserve">zich </w:t>
      </w:r>
      <w:r w:rsidR="00B43C19" w:rsidRPr="006E78FD">
        <w:rPr>
          <w:lang w:val="nl-BE"/>
        </w:rPr>
        <w:t xml:space="preserve">in het </w:t>
      </w:r>
      <w:r w:rsidR="00B43C19" w:rsidRPr="006E78FD">
        <w:rPr>
          <w:lang w:val="nl-BE"/>
        </w:rPr>
        <w:lastRenderedPageBreak/>
        <w:t xml:space="preserve">ziekenhuis </w:t>
      </w:r>
      <w:r w:rsidRPr="006E78FD">
        <w:rPr>
          <w:lang w:val="nl-BE"/>
        </w:rPr>
        <w:t>bevinden</w:t>
      </w:r>
      <w:r w:rsidR="00B43C19" w:rsidRPr="006E78FD">
        <w:rPr>
          <w:lang w:val="nl-BE"/>
        </w:rPr>
        <w:t xml:space="preserve">. </w:t>
      </w:r>
      <w:r w:rsidRPr="006E78FD">
        <w:rPr>
          <w:lang w:val="nl-BE"/>
        </w:rPr>
        <w:t xml:space="preserve">Het ziekenhuis </w:t>
      </w:r>
      <w:r w:rsidR="00934E59" w:rsidRPr="006E78FD">
        <w:rPr>
          <w:lang w:val="nl-BE"/>
        </w:rPr>
        <w:t xml:space="preserve">van zijn kant </w:t>
      </w:r>
      <w:r w:rsidRPr="006E78FD">
        <w:rPr>
          <w:lang w:val="nl-BE"/>
        </w:rPr>
        <w:t xml:space="preserve">wil zich uitrusten met medische AI-apparatuur. Hieruit ontstaat een </w:t>
      </w:r>
      <w:r w:rsidRPr="006E78FD">
        <w:rPr>
          <w:b/>
          <w:bCs/>
          <w:lang w:val="nl-BE"/>
        </w:rPr>
        <w:t>samenwerking die beide partijen tevreden stelt</w:t>
      </w:r>
      <w:r w:rsidRPr="006E78FD">
        <w:rPr>
          <w:lang w:val="nl-BE"/>
        </w:rPr>
        <w:t xml:space="preserve">: de farmaceutische industrie </w:t>
      </w:r>
      <w:r w:rsidR="00B43C19" w:rsidRPr="006E78FD">
        <w:rPr>
          <w:lang w:val="nl-BE"/>
        </w:rPr>
        <w:t xml:space="preserve">biedt het ziekenhuis financiering aan voor een </w:t>
      </w:r>
      <w:r w:rsidRPr="006E78FD">
        <w:rPr>
          <w:lang w:val="nl-BE"/>
        </w:rPr>
        <w:t xml:space="preserve">AI-oplossing die </w:t>
      </w:r>
      <w:r w:rsidR="00B43C19" w:rsidRPr="006E78FD">
        <w:rPr>
          <w:lang w:val="nl-BE"/>
        </w:rPr>
        <w:t xml:space="preserve">een betere behandeling van patiënten </w:t>
      </w:r>
      <w:r w:rsidRPr="006E78FD">
        <w:rPr>
          <w:lang w:val="nl-BE"/>
        </w:rPr>
        <w:t xml:space="preserve">mogelijk maakt </w:t>
      </w:r>
      <w:r w:rsidR="00B43C19" w:rsidRPr="006E78FD">
        <w:rPr>
          <w:lang w:val="nl-BE"/>
        </w:rPr>
        <w:t xml:space="preserve">en </w:t>
      </w:r>
      <w:r w:rsidRPr="006E78FD">
        <w:rPr>
          <w:lang w:val="nl-BE"/>
        </w:rPr>
        <w:t xml:space="preserve">waarbij </w:t>
      </w:r>
      <w:r w:rsidR="00B43C19" w:rsidRPr="006E78FD">
        <w:rPr>
          <w:lang w:val="nl-BE"/>
        </w:rPr>
        <w:t xml:space="preserve">gegevens worden verzameld </w:t>
      </w:r>
      <w:r w:rsidRPr="006E78FD">
        <w:rPr>
          <w:lang w:val="nl-BE"/>
        </w:rPr>
        <w:t xml:space="preserve">ten behoeve van </w:t>
      </w:r>
      <w:r w:rsidR="00B43C19" w:rsidRPr="006E78FD">
        <w:rPr>
          <w:lang w:val="nl-BE"/>
        </w:rPr>
        <w:t xml:space="preserve">het farmaceutische bedrijf. Echter, wat gebeurt er daarna? </w:t>
      </w:r>
      <w:r w:rsidRPr="006E78FD">
        <w:rPr>
          <w:lang w:val="nl-BE"/>
        </w:rPr>
        <w:t xml:space="preserve">Wanneer het </w:t>
      </w:r>
      <w:r w:rsidR="00B43C19" w:rsidRPr="006E78FD">
        <w:rPr>
          <w:lang w:val="nl-BE"/>
        </w:rPr>
        <w:t xml:space="preserve">farmaceutische bedrijf over de </w:t>
      </w:r>
      <w:r w:rsidRPr="006E78FD">
        <w:rPr>
          <w:lang w:val="nl-BE"/>
        </w:rPr>
        <w:t>benodigde</w:t>
      </w:r>
      <w:r w:rsidR="00B43C19" w:rsidRPr="006E78FD">
        <w:rPr>
          <w:lang w:val="nl-BE"/>
        </w:rPr>
        <w:t xml:space="preserve"> gegevens </w:t>
      </w:r>
      <w:r w:rsidRPr="006E78FD">
        <w:rPr>
          <w:lang w:val="nl-BE"/>
        </w:rPr>
        <w:t xml:space="preserve">beschikt, </w:t>
      </w:r>
      <w:r w:rsidRPr="006E78FD">
        <w:rPr>
          <w:b/>
          <w:bCs/>
          <w:lang w:val="nl-BE"/>
        </w:rPr>
        <w:t>wordt</w:t>
      </w:r>
      <w:r w:rsidR="00B43C19" w:rsidRPr="006E78FD">
        <w:rPr>
          <w:b/>
          <w:bCs/>
          <w:lang w:val="nl-BE"/>
        </w:rPr>
        <w:t xml:space="preserve"> de financiering </w:t>
      </w:r>
      <w:r w:rsidRPr="006E78FD">
        <w:rPr>
          <w:b/>
          <w:bCs/>
          <w:lang w:val="nl-BE"/>
        </w:rPr>
        <w:t xml:space="preserve">stopgezet. </w:t>
      </w:r>
      <w:r w:rsidRPr="006E78FD">
        <w:rPr>
          <w:lang w:val="nl-BE"/>
        </w:rPr>
        <w:t>Het is</w:t>
      </w:r>
      <w:r w:rsidR="00B43C19" w:rsidRPr="006E78FD">
        <w:rPr>
          <w:lang w:val="nl-BE"/>
        </w:rPr>
        <w:t xml:space="preserve"> dan </w:t>
      </w:r>
      <w:r w:rsidRPr="006E78FD">
        <w:rPr>
          <w:lang w:val="nl-BE"/>
        </w:rPr>
        <w:t xml:space="preserve">aan </w:t>
      </w:r>
      <w:r w:rsidR="00B43C19" w:rsidRPr="006E78FD">
        <w:rPr>
          <w:lang w:val="nl-BE"/>
        </w:rPr>
        <w:t xml:space="preserve">het ziekenhuis </w:t>
      </w:r>
      <w:r w:rsidRPr="006E78FD">
        <w:rPr>
          <w:lang w:val="nl-BE"/>
        </w:rPr>
        <w:t xml:space="preserve">om </w:t>
      </w:r>
      <w:r w:rsidR="00B43C19" w:rsidRPr="006E78FD">
        <w:rPr>
          <w:lang w:val="nl-BE"/>
        </w:rPr>
        <w:t xml:space="preserve">het instrument te blijven financieren </w:t>
      </w:r>
      <w:r w:rsidRPr="006E78FD">
        <w:rPr>
          <w:lang w:val="nl-BE"/>
        </w:rPr>
        <w:t xml:space="preserve">of </w:t>
      </w:r>
      <w:r w:rsidR="00B43C19" w:rsidRPr="006E78FD">
        <w:rPr>
          <w:lang w:val="nl-BE"/>
        </w:rPr>
        <w:t xml:space="preserve">het zorgproces </w:t>
      </w:r>
      <w:r w:rsidRPr="006E78FD">
        <w:rPr>
          <w:lang w:val="nl-BE"/>
        </w:rPr>
        <w:t>te onderbreken</w:t>
      </w:r>
      <w:r w:rsidR="00B43C19" w:rsidRPr="006E78FD">
        <w:rPr>
          <w:lang w:val="nl-BE"/>
        </w:rPr>
        <w:t xml:space="preserve">. </w:t>
      </w:r>
      <w:r w:rsidRPr="006E78FD">
        <w:rPr>
          <w:lang w:val="nl-BE"/>
        </w:rPr>
        <w:t xml:space="preserve">Dit systeem gaat </w:t>
      </w:r>
      <w:r w:rsidRPr="006E78FD">
        <w:rPr>
          <w:b/>
          <w:bCs/>
          <w:lang w:val="nl-BE"/>
        </w:rPr>
        <w:t>ten koste van de patiënt</w:t>
      </w:r>
      <w:r w:rsidRPr="006E78FD">
        <w:rPr>
          <w:lang w:val="nl-BE"/>
        </w:rPr>
        <w:t xml:space="preserve">, die </w:t>
      </w:r>
      <w:r w:rsidR="004058D2" w:rsidRPr="006E78FD">
        <w:rPr>
          <w:lang w:val="nl-BE"/>
        </w:rPr>
        <w:t xml:space="preserve">ook hier </w:t>
      </w:r>
      <w:r w:rsidR="00934E59" w:rsidRPr="006E78FD">
        <w:rPr>
          <w:lang w:val="nl-BE"/>
        </w:rPr>
        <w:t xml:space="preserve">een tijdlang </w:t>
      </w:r>
      <w:r w:rsidRPr="006E78FD">
        <w:rPr>
          <w:lang w:val="nl-BE"/>
        </w:rPr>
        <w:t xml:space="preserve">heeft geprofiteerd van een uiterst efficiënte zorgtraject, dat mogelijk zijn levenskwaliteit heeft verbeterd, maar dat wordt onderbroken omdat er geen financiering beschikbaar is om </w:t>
      </w:r>
      <w:r w:rsidR="00AF1F70" w:rsidRPr="006E78FD">
        <w:rPr>
          <w:lang w:val="nl-BE"/>
        </w:rPr>
        <w:t xml:space="preserve">het </w:t>
      </w:r>
      <w:r w:rsidRPr="006E78FD">
        <w:rPr>
          <w:lang w:val="nl-BE"/>
        </w:rPr>
        <w:t xml:space="preserve">voort te zetten. </w:t>
      </w:r>
    </w:p>
    <w:p w14:paraId="1381DDA4" w14:textId="79D2682C" w:rsidR="005D46D4" w:rsidRPr="006E78FD" w:rsidRDefault="005D46D4" w:rsidP="00AF1F70">
      <w:pPr>
        <w:pStyle w:val="Corpsdetexte"/>
        <w:spacing w:before="1"/>
        <w:jc w:val="both"/>
        <w:rPr>
          <w:lang w:val="nl-BE"/>
        </w:rPr>
      </w:pPr>
      <w:r w:rsidRPr="006E78FD">
        <w:rPr>
          <w:lang w:val="nl-BE"/>
        </w:rPr>
        <w:t>De situatie van ziekenhuizen in het licht van de ontwikkeling van '</w:t>
      </w:r>
      <w:proofErr w:type="spellStart"/>
      <w:r w:rsidRPr="006E78FD">
        <w:rPr>
          <w:lang w:val="nl-BE"/>
        </w:rPr>
        <w:t>augmented</w:t>
      </w:r>
      <w:proofErr w:type="spellEnd"/>
      <w:r w:rsidRPr="006E78FD">
        <w:rPr>
          <w:lang w:val="nl-BE"/>
        </w:rPr>
        <w:t xml:space="preserve"> </w:t>
      </w:r>
      <w:proofErr w:type="spellStart"/>
      <w:r w:rsidRPr="006E78FD">
        <w:rPr>
          <w:lang w:val="nl-BE"/>
        </w:rPr>
        <w:t>medicine</w:t>
      </w:r>
      <w:proofErr w:type="spellEnd"/>
      <w:r w:rsidRPr="006E78FD">
        <w:rPr>
          <w:lang w:val="nl-BE"/>
        </w:rPr>
        <w:t xml:space="preserve">' is </w:t>
      </w:r>
      <w:r w:rsidRPr="006E78FD">
        <w:rPr>
          <w:b/>
          <w:bCs/>
          <w:lang w:val="nl-BE"/>
        </w:rPr>
        <w:t>financieel gezien</w:t>
      </w:r>
      <w:r w:rsidRPr="006E78FD">
        <w:rPr>
          <w:lang w:val="nl-BE"/>
        </w:rPr>
        <w:t xml:space="preserve"> inderdaad </w:t>
      </w:r>
      <w:r w:rsidRPr="006E78FD">
        <w:rPr>
          <w:b/>
          <w:bCs/>
          <w:lang w:val="nl-BE"/>
        </w:rPr>
        <w:t>gespannen</w:t>
      </w:r>
      <w:r w:rsidRPr="006E78FD">
        <w:rPr>
          <w:lang w:val="nl-BE"/>
        </w:rPr>
        <w:t xml:space="preserve">. Zij hebben tal van verplichtingen op het gebied van AI: een AI-register bijhouden, risico's beoordelen en beheren, zorgen voor naleving, personeel opleiden, toezicht houden en AI-systemen laten controleren. Er moeten nieuwe functies worden geïmplementeerd: ziekenhuizen moeten een </w:t>
      </w:r>
      <w:r w:rsidRPr="006E78FD">
        <w:rPr>
          <w:i/>
          <w:iCs/>
          <w:spacing w:val="-10"/>
          <w:lang w:val="nl-BE"/>
        </w:rPr>
        <w:t xml:space="preserve">Data </w:t>
      </w:r>
      <w:proofErr w:type="spellStart"/>
      <w:r w:rsidRPr="006E78FD">
        <w:rPr>
          <w:i/>
          <w:iCs/>
          <w:spacing w:val="-10"/>
          <w:lang w:val="nl-BE"/>
        </w:rPr>
        <w:t>Protection</w:t>
      </w:r>
      <w:proofErr w:type="spellEnd"/>
      <w:r w:rsidRPr="006E78FD">
        <w:rPr>
          <w:i/>
          <w:iCs/>
          <w:spacing w:val="-10"/>
          <w:lang w:val="nl-BE"/>
        </w:rPr>
        <w:t xml:space="preserve"> </w:t>
      </w:r>
      <w:proofErr w:type="spellStart"/>
      <w:r w:rsidRPr="006E78FD">
        <w:rPr>
          <w:i/>
          <w:iCs/>
          <w:spacing w:val="-10"/>
          <w:lang w:val="nl-BE"/>
        </w:rPr>
        <w:t>Officer</w:t>
      </w:r>
      <w:proofErr w:type="spellEnd"/>
      <w:r w:rsidRPr="006E78FD">
        <w:rPr>
          <w:i/>
          <w:iCs/>
          <w:spacing w:val="-10"/>
          <w:lang w:val="nl-BE"/>
        </w:rPr>
        <w:t xml:space="preserve"> </w:t>
      </w:r>
      <w:r w:rsidRPr="006E78FD">
        <w:rPr>
          <w:spacing w:val="-10"/>
          <w:lang w:val="nl-BE"/>
        </w:rPr>
        <w:t xml:space="preserve">(DPO) en een </w:t>
      </w:r>
      <w:r w:rsidRPr="006E78FD">
        <w:rPr>
          <w:i/>
          <w:iCs/>
          <w:spacing w:val="-10"/>
          <w:lang w:val="nl-BE"/>
        </w:rPr>
        <w:t xml:space="preserve">Chief Information Security </w:t>
      </w:r>
      <w:proofErr w:type="spellStart"/>
      <w:r w:rsidRPr="006E78FD">
        <w:rPr>
          <w:i/>
          <w:iCs/>
          <w:spacing w:val="-10"/>
          <w:lang w:val="nl-BE"/>
        </w:rPr>
        <w:t>Officer</w:t>
      </w:r>
      <w:proofErr w:type="spellEnd"/>
      <w:r w:rsidRPr="006E78FD">
        <w:rPr>
          <w:i/>
          <w:iCs/>
          <w:spacing w:val="-10"/>
          <w:lang w:val="nl-BE"/>
        </w:rPr>
        <w:t xml:space="preserve"> </w:t>
      </w:r>
      <w:r w:rsidRPr="006E78FD">
        <w:rPr>
          <w:spacing w:val="-10"/>
          <w:lang w:val="nl-BE"/>
        </w:rPr>
        <w:t xml:space="preserve">(CISO) </w:t>
      </w:r>
      <w:r w:rsidRPr="006E78FD">
        <w:rPr>
          <w:lang w:val="nl-BE"/>
        </w:rPr>
        <w:t>aanstellen</w:t>
      </w:r>
      <w:r w:rsidRPr="006E78FD">
        <w:rPr>
          <w:spacing w:val="-10"/>
          <w:lang w:val="nl-BE"/>
        </w:rPr>
        <w:t xml:space="preserve">. </w:t>
      </w:r>
      <w:r w:rsidRPr="006E78FD">
        <w:rPr>
          <w:b/>
          <w:bCs/>
          <w:lang w:val="nl-BE"/>
        </w:rPr>
        <w:t xml:space="preserve">De lasten nemen toe, zonder dat daar extra financiering tegenover staat. </w:t>
      </w:r>
      <w:r w:rsidR="00E0144E" w:rsidRPr="006E78FD">
        <w:rPr>
          <w:lang w:val="nl-BE"/>
        </w:rPr>
        <w:t xml:space="preserve">Op </w:t>
      </w:r>
      <w:r w:rsidR="00917710" w:rsidRPr="006E78FD">
        <w:rPr>
          <w:lang w:val="nl-BE"/>
        </w:rPr>
        <w:t xml:space="preserve">termijn zou </w:t>
      </w:r>
      <w:r w:rsidR="00E0144E" w:rsidRPr="006E78FD">
        <w:rPr>
          <w:b/>
          <w:bCs/>
          <w:lang w:val="nl-BE"/>
        </w:rPr>
        <w:t xml:space="preserve">grootschalige commercialisering </w:t>
      </w:r>
      <w:r w:rsidR="00E0144E" w:rsidRPr="006E78FD">
        <w:rPr>
          <w:lang w:val="nl-BE"/>
        </w:rPr>
        <w:t>van patiëntengegevens</w:t>
      </w:r>
      <w:r w:rsidR="00F81716" w:rsidRPr="006E78FD">
        <w:rPr>
          <w:lang w:val="nl-BE"/>
        </w:rPr>
        <w:t xml:space="preserve"> door ziekenhuizen </w:t>
      </w:r>
      <w:r w:rsidR="00917710" w:rsidRPr="006E78FD">
        <w:rPr>
          <w:lang w:val="nl-BE"/>
        </w:rPr>
        <w:t xml:space="preserve">een zeer aantrekkelijke oplossing kunnen worden. Hoe dan ook, </w:t>
      </w:r>
      <w:r w:rsidR="00917710" w:rsidRPr="006E78FD">
        <w:rPr>
          <w:b/>
          <w:bCs/>
          <w:lang w:val="nl-BE"/>
        </w:rPr>
        <w:t xml:space="preserve">de zorgrelatie is voortaan niet meer bilateraal, maar er zijn </w:t>
      </w:r>
      <w:r w:rsidR="00A72746" w:rsidRPr="006E78FD">
        <w:rPr>
          <w:b/>
          <w:bCs/>
          <w:lang w:val="nl-BE"/>
        </w:rPr>
        <w:t xml:space="preserve">nu </w:t>
      </w:r>
      <w:r w:rsidR="00917710" w:rsidRPr="006E78FD">
        <w:rPr>
          <w:b/>
          <w:bCs/>
          <w:lang w:val="nl-BE"/>
        </w:rPr>
        <w:t xml:space="preserve">drie partners: de zorgverlener, de patiënt en het commerciële bedrijf </w:t>
      </w:r>
      <w:r w:rsidR="00917710" w:rsidRPr="006E78FD">
        <w:rPr>
          <w:lang w:val="nl-BE"/>
        </w:rPr>
        <w:t xml:space="preserve">dat toegang heeft tot de gezondheidsgegevens en de evolutie van de gezondheid van de patiënten. Deze nieuwe configuratie van de zorgrelatie </w:t>
      </w:r>
      <w:r w:rsidR="00917710" w:rsidRPr="006E78FD">
        <w:rPr>
          <w:b/>
          <w:bCs/>
          <w:lang w:val="nl-BE"/>
        </w:rPr>
        <w:t xml:space="preserve">wijkt af van de geest van de wet van 6 februari 2024 betreffende de rechten van de patiënt, </w:t>
      </w:r>
      <w:r w:rsidR="00917710" w:rsidRPr="006E78FD">
        <w:rPr>
          <w:lang w:val="nl-BE"/>
        </w:rPr>
        <w:t xml:space="preserve">die tot doel heeft een relatie van samenwerking en dialoog tussen patiënt en zorgverlener tot stand te brengen. </w:t>
      </w:r>
    </w:p>
    <w:p w14:paraId="1CB1A643" w14:textId="0C7C4E44" w:rsidR="00B43C19" w:rsidRPr="006E78FD" w:rsidRDefault="6935D1B5" w:rsidP="00934E59">
      <w:pPr>
        <w:pStyle w:val="Corpsdetexte"/>
        <w:spacing w:before="1"/>
        <w:jc w:val="both"/>
        <w:rPr>
          <w:lang w:val="nl-BE"/>
        </w:rPr>
      </w:pPr>
      <w:r w:rsidRPr="006E78FD">
        <w:rPr>
          <w:lang w:val="nl-BE"/>
        </w:rPr>
        <w:t xml:space="preserve">Meer in het algemeen </w:t>
      </w:r>
      <w:r w:rsidR="217E3D27" w:rsidRPr="006E78FD">
        <w:rPr>
          <w:lang w:val="nl-BE"/>
        </w:rPr>
        <w:t xml:space="preserve">roept </w:t>
      </w:r>
      <w:r w:rsidRPr="006E78FD">
        <w:rPr>
          <w:lang w:val="nl-BE"/>
        </w:rPr>
        <w:t xml:space="preserve">de organisatie </w:t>
      </w:r>
      <w:r w:rsidR="217E3D27" w:rsidRPr="006E78FD">
        <w:rPr>
          <w:lang w:val="nl-BE"/>
        </w:rPr>
        <w:t xml:space="preserve">van de ontwikkeling van medische AI in België vragen op. Enerzijds wordt miljoenen euro's aan overheidsfinanciering, dat wil zeggen geld van de burger, toegekend aan bedrijven om </w:t>
      </w:r>
      <w:r w:rsidR="217E3D27" w:rsidRPr="006E78FD">
        <w:rPr>
          <w:b/>
          <w:bCs/>
          <w:lang w:val="nl-BE"/>
        </w:rPr>
        <w:t>oplossingen</w:t>
      </w:r>
      <w:r w:rsidR="217E3D27" w:rsidRPr="006E78FD">
        <w:rPr>
          <w:lang w:val="nl-BE"/>
        </w:rPr>
        <w:t xml:space="preserve"> te ontwikkelen </w:t>
      </w:r>
      <w:r w:rsidR="217E3D27" w:rsidRPr="006E78FD">
        <w:rPr>
          <w:b/>
          <w:bCs/>
          <w:lang w:val="nl-BE"/>
        </w:rPr>
        <w:t xml:space="preserve">die vervolgens door de </w:t>
      </w:r>
      <w:r w:rsidR="2654C677" w:rsidRPr="006E78FD">
        <w:rPr>
          <w:b/>
          <w:bCs/>
          <w:lang w:val="nl-BE"/>
        </w:rPr>
        <w:t>patiënt</w:t>
      </w:r>
      <w:r w:rsidR="217E3D27" w:rsidRPr="006E78FD">
        <w:rPr>
          <w:b/>
          <w:bCs/>
          <w:lang w:val="nl-BE"/>
        </w:rPr>
        <w:t xml:space="preserve"> worden betaald</w:t>
      </w:r>
      <w:r w:rsidR="217E3D27" w:rsidRPr="006E78FD">
        <w:rPr>
          <w:lang w:val="nl-BE"/>
        </w:rPr>
        <w:t xml:space="preserve">. </w:t>
      </w:r>
      <w:r w:rsidR="2654C677" w:rsidRPr="006E78FD">
        <w:rPr>
          <w:lang w:val="nl-BE"/>
        </w:rPr>
        <w:t xml:space="preserve">Anderzijds </w:t>
      </w:r>
      <w:r w:rsidR="6509715B" w:rsidRPr="006E78FD">
        <w:rPr>
          <w:b/>
          <w:bCs/>
          <w:lang w:val="nl-BE"/>
        </w:rPr>
        <w:t xml:space="preserve">hebben de bij de patiënt verzamelde gezondheidsgegevens een monetaire waarde, die </w:t>
      </w:r>
      <w:r w:rsidR="2654C677" w:rsidRPr="006E78FD">
        <w:rPr>
          <w:lang w:val="nl-BE"/>
        </w:rPr>
        <w:t xml:space="preserve">soms </w:t>
      </w:r>
      <w:r w:rsidR="6509715B" w:rsidRPr="006E78FD">
        <w:rPr>
          <w:lang w:val="nl-BE"/>
        </w:rPr>
        <w:t xml:space="preserve">exorbitant hoog is omdat de waarde die met deze gegevens kan worden gegenereerd enorm is. </w:t>
      </w:r>
      <w:r w:rsidR="2654C677" w:rsidRPr="006E78FD">
        <w:rPr>
          <w:lang w:val="nl-BE"/>
        </w:rPr>
        <w:t xml:space="preserve">Uiteindelijk </w:t>
      </w:r>
      <w:r w:rsidR="2654C677" w:rsidRPr="006E78FD">
        <w:rPr>
          <w:b/>
          <w:bCs/>
          <w:lang w:val="nl-BE"/>
        </w:rPr>
        <w:t>betaalt de burger driemaal voor de gezondheidszorg</w:t>
      </w:r>
      <w:r w:rsidR="482C4FA4" w:rsidRPr="006E78FD">
        <w:rPr>
          <w:b/>
          <w:bCs/>
          <w:lang w:val="nl-BE"/>
        </w:rPr>
        <w:t xml:space="preserve">: </w:t>
      </w:r>
      <w:r w:rsidR="2654C677" w:rsidRPr="006E78FD">
        <w:rPr>
          <w:b/>
          <w:bCs/>
          <w:lang w:val="nl-BE"/>
        </w:rPr>
        <w:t xml:space="preserve">met zijn gegevens, met zijn belastingen en met zijn eigen geld </w:t>
      </w:r>
      <w:r w:rsidR="2654C677" w:rsidRPr="006E78FD">
        <w:rPr>
          <w:lang w:val="nl-BE"/>
        </w:rPr>
        <w:t xml:space="preserve">wanneer hij </w:t>
      </w:r>
      <w:r w:rsidR="05F990B7" w:rsidRPr="006E78FD">
        <w:rPr>
          <w:lang w:val="nl-BE"/>
        </w:rPr>
        <w:t>patiënt</w:t>
      </w:r>
      <w:r w:rsidR="2654C677" w:rsidRPr="006E78FD">
        <w:rPr>
          <w:lang w:val="nl-BE"/>
        </w:rPr>
        <w:t xml:space="preserve"> wordt in het zorgproces. </w:t>
      </w:r>
      <w:r w:rsidR="10E6014B" w:rsidRPr="006E78FD">
        <w:rPr>
          <w:lang w:val="nl-BE"/>
        </w:rPr>
        <w:t xml:space="preserve">Terwijl </w:t>
      </w:r>
      <w:r w:rsidR="10E6014B" w:rsidRPr="006E78FD">
        <w:rPr>
          <w:highlight w:val="magenta"/>
          <w:lang w:val="nl-BE"/>
          <w:rPrChange w:id="116" w:author="Duchenne Véronique" w:date="2025-08-13T09:13:00Z">
            <w:rPr>
              <w:lang w:val="fr-BE"/>
            </w:rPr>
          </w:rPrChange>
        </w:rPr>
        <w:t xml:space="preserve">de financiële voordelen voor de producenten van AI enorm zijn, </w:t>
      </w:r>
      <w:r w:rsidR="2654C677" w:rsidRPr="006E78FD">
        <w:rPr>
          <w:lang w:val="nl-BE"/>
        </w:rPr>
        <w:t xml:space="preserve">blijft het rendement voor de burger van deze </w:t>
      </w:r>
      <w:r w:rsidR="10E6014B" w:rsidRPr="006E78FD">
        <w:rPr>
          <w:lang w:val="nl-BE"/>
        </w:rPr>
        <w:t>aanzienlijke</w:t>
      </w:r>
      <w:r w:rsidR="2654C677" w:rsidRPr="006E78FD">
        <w:rPr>
          <w:lang w:val="nl-BE"/>
        </w:rPr>
        <w:t xml:space="preserve"> investeringen</w:t>
      </w:r>
      <w:r w:rsidR="10E6014B" w:rsidRPr="006E78FD">
        <w:rPr>
          <w:lang w:val="nl-BE"/>
        </w:rPr>
        <w:t xml:space="preserve">, </w:t>
      </w:r>
      <w:r w:rsidR="2654C677" w:rsidRPr="006E78FD">
        <w:rPr>
          <w:lang w:val="nl-BE"/>
        </w:rPr>
        <w:t xml:space="preserve">die in zijn naam worden gedaan, gering: in België </w:t>
      </w:r>
      <w:r w:rsidR="2654C677" w:rsidRPr="006E78FD">
        <w:rPr>
          <w:b/>
          <w:bCs/>
          <w:lang w:val="nl-BE"/>
        </w:rPr>
        <w:t xml:space="preserve">wordt </w:t>
      </w:r>
      <w:r w:rsidR="2654C677" w:rsidRPr="006E78FD">
        <w:rPr>
          <w:lang w:val="nl-BE"/>
        </w:rPr>
        <w:t>momenteel</w:t>
      </w:r>
      <w:r w:rsidR="2654C677" w:rsidRPr="006E78FD">
        <w:rPr>
          <w:b/>
          <w:bCs/>
          <w:lang w:val="nl-BE"/>
        </w:rPr>
        <w:t xml:space="preserve"> slechts één medische toepassing vergoed</w:t>
      </w:r>
      <w:r w:rsidR="2654C677" w:rsidRPr="006E78FD">
        <w:rPr>
          <w:lang w:val="nl-BE"/>
        </w:rPr>
        <w:t xml:space="preserve">, </w:t>
      </w:r>
      <w:r w:rsidR="2654C677" w:rsidRPr="006E78FD">
        <w:rPr>
          <w:b/>
          <w:bCs/>
          <w:lang w:val="nl-BE"/>
        </w:rPr>
        <w:t xml:space="preserve">en dat is tijdelijk, </w:t>
      </w:r>
      <w:r w:rsidR="2654C677" w:rsidRPr="006E78FD">
        <w:rPr>
          <w:lang w:val="nl-BE"/>
        </w:rPr>
        <w:t>bij gebrek aan een vergoedingsbudget voor digitale technologieën in de gezondheidszorg</w:t>
      </w:r>
      <w:r w:rsidR="6509715B" w:rsidRPr="006E78FD">
        <w:rPr>
          <w:lang w:val="nl-BE"/>
        </w:rPr>
        <w:t xml:space="preserve">. </w:t>
      </w:r>
    </w:p>
    <w:p w14:paraId="77E336CA" w14:textId="312BECD8" w:rsidR="006A0FA0" w:rsidRPr="006E78FD" w:rsidRDefault="006A0FA0" w:rsidP="001612DE">
      <w:pPr>
        <w:pStyle w:val="Corpsdetexte"/>
        <w:spacing w:before="1"/>
        <w:rPr>
          <w:lang w:val="nl-BE"/>
        </w:rPr>
      </w:pPr>
    </w:p>
    <w:p w14:paraId="33BE700A" w14:textId="13B8F5B6" w:rsidR="001612DE" w:rsidRPr="006E78FD" w:rsidRDefault="001612DE" w:rsidP="001612DE">
      <w:pPr>
        <w:pStyle w:val="Corpsdetexte"/>
        <w:spacing w:before="1"/>
        <w:rPr>
          <w:b/>
          <w:bCs/>
          <w:u w:val="single"/>
          <w:lang w:val="nl-BE"/>
        </w:rPr>
      </w:pPr>
      <w:r w:rsidRPr="006E78FD">
        <w:rPr>
          <w:b/>
          <w:bCs/>
          <w:u w:val="single"/>
          <w:lang w:val="nl-BE"/>
        </w:rPr>
        <w:t>De uitdaging van gegevensbeheer of de behoefte aan veiligheid</w:t>
      </w:r>
    </w:p>
    <w:p w14:paraId="50367800" w14:textId="77777777" w:rsidR="00C257E0" w:rsidRPr="006E78FD" w:rsidRDefault="00C257E0">
      <w:pPr>
        <w:pStyle w:val="Corpsdetexte"/>
        <w:spacing w:before="1"/>
        <w:rPr>
          <w:lang w:val="nl-BE"/>
        </w:rPr>
      </w:pPr>
    </w:p>
    <w:p w14:paraId="10FEAAD7" w14:textId="4C480449" w:rsidR="00D54BFE" w:rsidRPr="006E78FD" w:rsidRDefault="004A088B" w:rsidP="002406CF">
      <w:pPr>
        <w:pStyle w:val="Corpsdetexte"/>
        <w:spacing w:before="1"/>
        <w:jc w:val="both"/>
        <w:rPr>
          <w:lang w:val="nl-BE"/>
        </w:rPr>
      </w:pPr>
      <w:r w:rsidRPr="006E78FD">
        <w:rPr>
          <w:b/>
          <w:bCs/>
          <w:lang w:val="nl-BE"/>
        </w:rPr>
        <w:t xml:space="preserve">Databanken met persoonsgegevens </w:t>
      </w:r>
      <w:r w:rsidRPr="006E78FD">
        <w:rPr>
          <w:lang w:val="nl-BE"/>
        </w:rPr>
        <w:t xml:space="preserve">worden door de AI-Act als </w:t>
      </w:r>
      <w:r w:rsidRPr="006E78FD">
        <w:rPr>
          <w:b/>
          <w:bCs/>
          <w:lang w:val="nl-BE"/>
        </w:rPr>
        <w:t xml:space="preserve">"hoog risico" </w:t>
      </w:r>
      <w:r w:rsidRPr="006E78FD">
        <w:rPr>
          <w:lang w:val="nl-BE"/>
        </w:rPr>
        <w:t xml:space="preserve">aangemerkt. Ze zijn dus </w:t>
      </w:r>
      <w:r w:rsidRPr="006E78FD">
        <w:rPr>
          <w:b/>
          <w:bCs/>
          <w:lang w:val="nl-BE"/>
        </w:rPr>
        <w:t xml:space="preserve">onderworpen aan verplichtingen </w:t>
      </w:r>
      <w:r w:rsidRPr="006E78FD">
        <w:rPr>
          <w:lang w:val="nl-BE"/>
        </w:rPr>
        <w:t xml:space="preserve">op het gebied van nauwkeurigheid, robuustheid en veiligheid; identificatie en risicobeheer; analyse van de impact op de mensenrechten; technische documentatie en gedocumenteerd kwaliteitsbeheer; conformiteitsbeoordeling en registratie in de centrale databank van de Europese Commissie </w:t>
      </w:r>
      <w:r w:rsidR="00A84BB8" w:rsidRPr="006E78FD">
        <w:rPr>
          <w:lang w:val="nl-BE"/>
        </w:rPr>
        <w:t xml:space="preserve">(zie hierboven, het punt over de AI-Act). </w:t>
      </w:r>
      <w:r w:rsidR="00FC2557" w:rsidRPr="006E78FD">
        <w:rPr>
          <w:lang w:val="nl-BE"/>
        </w:rPr>
        <w:t xml:space="preserve">In ziekenhuizen valt het beheer van gezondheidsgegevens bovendien onder </w:t>
      </w:r>
      <w:r w:rsidR="00FC2557" w:rsidRPr="006E78FD">
        <w:rPr>
          <w:b/>
          <w:bCs/>
          <w:lang w:val="nl-BE"/>
        </w:rPr>
        <w:t>de AVG</w:t>
      </w:r>
      <w:r w:rsidR="00FC2557" w:rsidRPr="006E78FD">
        <w:rPr>
          <w:lang w:val="nl-BE"/>
        </w:rPr>
        <w:t>: de gegevens moeten worden geanonimiseerd (</w:t>
      </w:r>
      <w:r w:rsidR="002406CF" w:rsidRPr="006E78FD">
        <w:rPr>
          <w:lang w:val="nl-BE"/>
        </w:rPr>
        <w:t xml:space="preserve">verwijdering van persoonsgegevens) </w:t>
      </w:r>
      <w:r w:rsidR="00FC2557" w:rsidRPr="006E78FD">
        <w:rPr>
          <w:lang w:val="nl-BE"/>
        </w:rPr>
        <w:t xml:space="preserve">of </w:t>
      </w:r>
      <w:proofErr w:type="spellStart"/>
      <w:r w:rsidR="00FC2557" w:rsidRPr="006E78FD">
        <w:rPr>
          <w:lang w:val="nl-BE"/>
        </w:rPr>
        <w:t>gepseudonimiseerd</w:t>
      </w:r>
      <w:proofErr w:type="spellEnd"/>
      <w:r w:rsidR="00FC2557" w:rsidRPr="006E78FD">
        <w:rPr>
          <w:lang w:val="nl-BE"/>
        </w:rPr>
        <w:t xml:space="preserve"> </w:t>
      </w:r>
      <w:r w:rsidR="002406CF" w:rsidRPr="006E78FD">
        <w:rPr>
          <w:lang w:val="nl-BE"/>
        </w:rPr>
        <w:t xml:space="preserve">(vervanging van identificatiegegevens door pseudoniemen) </w:t>
      </w:r>
      <w:r w:rsidR="00FC2557" w:rsidRPr="006E78FD">
        <w:rPr>
          <w:lang w:val="nl-BE"/>
        </w:rPr>
        <w:t xml:space="preserve">voordat ze in algemene AI worden ingevoerd, en de patiënt kan zijn </w:t>
      </w:r>
      <w:r w:rsidR="00FC2557" w:rsidRPr="006E78FD">
        <w:rPr>
          <w:b/>
          <w:bCs/>
          <w:lang w:val="nl-BE"/>
        </w:rPr>
        <w:t xml:space="preserve">toestemming </w:t>
      </w:r>
      <w:r w:rsidR="00FC2557" w:rsidRPr="006E78FD">
        <w:rPr>
          <w:lang w:val="nl-BE"/>
        </w:rPr>
        <w:t xml:space="preserve">te allen tijde intrekken. </w:t>
      </w:r>
    </w:p>
    <w:p w14:paraId="2578927C" w14:textId="3E1AF22E" w:rsidR="004A088B" w:rsidRDefault="002406CF">
      <w:pPr>
        <w:pStyle w:val="Corpsdetexte"/>
        <w:spacing w:before="1"/>
      </w:pPr>
      <w:r w:rsidRPr="006E78FD">
        <w:rPr>
          <w:lang w:val="nl-BE"/>
        </w:rPr>
        <w:t xml:space="preserve">Dit klinkt allemaal zeer geruststellend. </w:t>
      </w:r>
      <w:proofErr w:type="spellStart"/>
      <w:r>
        <w:t>Ja</w:t>
      </w:r>
      <w:proofErr w:type="spellEnd"/>
      <w:r>
        <w:t>, maar...</w:t>
      </w:r>
    </w:p>
    <w:p w14:paraId="4C9FF099" w14:textId="7018C32B" w:rsidR="002406CF" w:rsidRPr="006E78FD" w:rsidRDefault="0022254C" w:rsidP="00275C47">
      <w:pPr>
        <w:pStyle w:val="Corpsdetexte"/>
        <w:numPr>
          <w:ilvl w:val="0"/>
          <w:numId w:val="35"/>
        </w:numPr>
        <w:spacing w:before="1"/>
        <w:jc w:val="both"/>
        <w:rPr>
          <w:lang w:val="nl-BE"/>
        </w:rPr>
      </w:pPr>
      <w:r w:rsidRPr="006E78FD">
        <w:rPr>
          <w:lang w:val="nl-BE"/>
        </w:rPr>
        <w:t xml:space="preserve">Waar worden de gegevens opgeslagen? Op servers of in de </w:t>
      </w:r>
      <w:proofErr w:type="spellStart"/>
      <w:r w:rsidRPr="006E78FD">
        <w:rPr>
          <w:lang w:val="nl-BE"/>
        </w:rPr>
        <w:t>cloud</w:t>
      </w:r>
      <w:proofErr w:type="spellEnd"/>
      <w:r w:rsidRPr="006E78FD">
        <w:rPr>
          <w:lang w:val="nl-BE"/>
        </w:rPr>
        <w:t xml:space="preserve">. De </w:t>
      </w:r>
      <w:proofErr w:type="spellStart"/>
      <w:r w:rsidRPr="006E78FD">
        <w:rPr>
          <w:lang w:val="nl-BE"/>
        </w:rPr>
        <w:t>cloud</w:t>
      </w:r>
      <w:proofErr w:type="spellEnd"/>
      <w:r w:rsidRPr="006E78FD">
        <w:rPr>
          <w:lang w:val="nl-BE"/>
        </w:rPr>
        <w:t xml:space="preserve"> biedt bescherming tegen storingen, maar is </w:t>
      </w:r>
      <w:r w:rsidRPr="006E78FD">
        <w:rPr>
          <w:b/>
          <w:bCs/>
          <w:lang w:val="nl-BE"/>
        </w:rPr>
        <w:t xml:space="preserve">kwetsbaarder voor cyberaanvallen </w:t>
      </w:r>
      <w:r w:rsidR="003F6EEC" w:rsidRPr="006E78FD">
        <w:rPr>
          <w:lang w:val="nl-BE"/>
        </w:rPr>
        <w:t xml:space="preserve">en geeft aanleiding tot </w:t>
      </w:r>
      <w:r w:rsidR="003F6EEC" w:rsidRPr="006E78FD">
        <w:rPr>
          <w:b/>
          <w:bCs/>
          <w:lang w:val="nl-BE"/>
        </w:rPr>
        <w:t>grotere bezorgdheid over cyberveiligheid</w:t>
      </w:r>
      <w:r w:rsidR="003F6EEC" w:rsidRPr="006E78FD">
        <w:rPr>
          <w:lang w:val="nl-BE"/>
        </w:rPr>
        <w:t xml:space="preserve">. </w:t>
      </w:r>
      <w:r w:rsidRPr="006E78FD">
        <w:rPr>
          <w:lang w:val="nl-BE"/>
        </w:rPr>
        <w:t xml:space="preserve">Niet alle Belgische ziekenhuizen maken gebruik van de </w:t>
      </w:r>
      <w:proofErr w:type="spellStart"/>
      <w:r w:rsidRPr="006E78FD">
        <w:rPr>
          <w:lang w:val="nl-BE"/>
        </w:rPr>
        <w:t>cloud</w:t>
      </w:r>
      <w:proofErr w:type="spellEnd"/>
      <w:r w:rsidRPr="006E78FD">
        <w:rPr>
          <w:lang w:val="nl-BE"/>
        </w:rPr>
        <w:t xml:space="preserve"> en sommige ziekenhuizen die voorstander waren van de </w:t>
      </w:r>
      <w:proofErr w:type="spellStart"/>
      <w:r w:rsidRPr="006E78FD">
        <w:rPr>
          <w:lang w:val="nl-BE"/>
        </w:rPr>
        <w:t>cloud</w:t>
      </w:r>
      <w:proofErr w:type="spellEnd"/>
      <w:r w:rsidR="003F6EEC" w:rsidRPr="006E78FD">
        <w:rPr>
          <w:lang w:val="nl-BE"/>
        </w:rPr>
        <w:t>,</w:t>
      </w:r>
      <w:r w:rsidRPr="006E78FD">
        <w:rPr>
          <w:lang w:val="nl-BE"/>
        </w:rPr>
        <w:t xml:space="preserve"> zijn bezig hun gegevens terug te halen naar interne servers. </w:t>
      </w:r>
    </w:p>
    <w:p w14:paraId="64B1781D" w14:textId="7CECF84D" w:rsidR="0022254C" w:rsidRPr="006E78FD" w:rsidRDefault="0022254C" w:rsidP="00275C47">
      <w:pPr>
        <w:pStyle w:val="Corpsdetexte"/>
        <w:numPr>
          <w:ilvl w:val="0"/>
          <w:numId w:val="35"/>
        </w:numPr>
        <w:spacing w:before="1"/>
        <w:jc w:val="both"/>
        <w:rPr>
          <w:lang w:val="nl-BE"/>
        </w:rPr>
      </w:pPr>
      <w:r w:rsidRPr="006E78FD">
        <w:rPr>
          <w:lang w:val="nl-BE"/>
        </w:rPr>
        <w:t xml:space="preserve">In het geval van </w:t>
      </w:r>
      <w:r w:rsidRPr="006E78FD">
        <w:rPr>
          <w:b/>
          <w:bCs/>
          <w:lang w:val="nl-BE"/>
        </w:rPr>
        <w:t xml:space="preserve">zeldzame ziekten </w:t>
      </w:r>
      <w:r w:rsidR="003F6EEC" w:rsidRPr="006E78FD">
        <w:rPr>
          <w:lang w:val="nl-BE"/>
        </w:rPr>
        <w:t xml:space="preserve">is </w:t>
      </w:r>
      <w:proofErr w:type="spellStart"/>
      <w:r w:rsidR="003F6EEC" w:rsidRPr="006E78FD">
        <w:rPr>
          <w:lang w:val="nl-BE"/>
        </w:rPr>
        <w:t>anonimisering</w:t>
      </w:r>
      <w:proofErr w:type="spellEnd"/>
      <w:r w:rsidR="003F6EEC" w:rsidRPr="006E78FD">
        <w:rPr>
          <w:lang w:val="nl-BE"/>
        </w:rPr>
        <w:t xml:space="preserve"> niet gegarandeerd.</w:t>
      </w:r>
    </w:p>
    <w:p w14:paraId="5F421854" w14:textId="78D35915" w:rsidR="005240B3" w:rsidRPr="006E78FD" w:rsidRDefault="003F6EEC" w:rsidP="00275C47">
      <w:pPr>
        <w:pStyle w:val="Corpsdetexte"/>
        <w:numPr>
          <w:ilvl w:val="0"/>
          <w:numId w:val="35"/>
        </w:numPr>
        <w:spacing w:before="1"/>
        <w:jc w:val="both"/>
        <w:rPr>
          <w:lang w:val="nl-BE"/>
        </w:rPr>
      </w:pPr>
      <w:r w:rsidRPr="006E78FD">
        <w:rPr>
          <w:lang w:val="nl-BE"/>
        </w:rPr>
        <w:t xml:space="preserve">In </w:t>
      </w:r>
      <w:r w:rsidR="005240B3" w:rsidRPr="006E78FD">
        <w:rPr>
          <w:lang w:val="nl-BE"/>
        </w:rPr>
        <w:t>maart</w:t>
      </w:r>
      <w:r w:rsidRPr="006E78FD">
        <w:rPr>
          <w:lang w:val="nl-BE"/>
        </w:rPr>
        <w:t xml:space="preserve"> 2025 werd </w:t>
      </w:r>
      <w:r w:rsidR="00F3706E" w:rsidRPr="006E78FD">
        <w:rPr>
          <w:lang w:val="nl-BE"/>
        </w:rPr>
        <w:t xml:space="preserve">met de inwerkingtreding van </w:t>
      </w:r>
      <w:hyperlink r:id="rId82" w:history="1">
        <w:r w:rsidR="005240B3" w:rsidRPr="006E78FD">
          <w:rPr>
            <w:rStyle w:val="Lienhypertexte"/>
            <w:lang w:val="nl-BE"/>
          </w:rPr>
          <w:t>Verordening</w:t>
        </w:r>
        <w:r w:rsidR="00F3706E" w:rsidRPr="006E78FD">
          <w:rPr>
            <w:rStyle w:val="Lienhypertexte"/>
            <w:lang w:val="nl-BE"/>
          </w:rPr>
          <w:t xml:space="preserve"> 2025/327 </w:t>
        </w:r>
        <w:r w:rsidR="005240B3" w:rsidRPr="006E78FD">
          <w:rPr>
            <w:rStyle w:val="Lienhypertexte"/>
            <w:lang w:val="nl-BE"/>
          </w:rPr>
          <w:t xml:space="preserve">betreffende </w:t>
        </w:r>
        <w:r w:rsidRPr="006E78FD">
          <w:rPr>
            <w:rStyle w:val="Lienhypertexte"/>
            <w:lang w:val="nl-BE"/>
          </w:rPr>
          <w:t xml:space="preserve">de Europese ruimte </w:t>
        </w:r>
        <w:r w:rsidR="005240B3" w:rsidRPr="006E78FD">
          <w:rPr>
            <w:rStyle w:val="Lienhypertexte"/>
            <w:lang w:val="nl-BE"/>
          </w:rPr>
          <w:t>voor gezondheidsgegevens</w:t>
        </w:r>
      </w:hyperlink>
      <w:r w:rsidR="00A26972" w:rsidRPr="006E78FD">
        <w:rPr>
          <w:lang w:val="nl-BE"/>
        </w:rPr>
        <w:t xml:space="preserve"> (EHDS of </w:t>
      </w:r>
      <w:r w:rsidR="00A26972" w:rsidRPr="006E78FD">
        <w:rPr>
          <w:i/>
          <w:iCs/>
          <w:lang w:val="nl-BE"/>
        </w:rPr>
        <w:t>European Health Data Space</w:t>
      </w:r>
      <w:r w:rsidR="00A26972" w:rsidRPr="006E78FD">
        <w:rPr>
          <w:lang w:val="nl-BE"/>
        </w:rPr>
        <w:t xml:space="preserve">) </w:t>
      </w:r>
      <w:r w:rsidRPr="006E78FD">
        <w:rPr>
          <w:lang w:val="nl-BE"/>
        </w:rPr>
        <w:t xml:space="preserve">het onbeperkt delen van </w:t>
      </w:r>
      <w:r w:rsidR="00275C47" w:rsidRPr="006E78FD">
        <w:rPr>
          <w:lang w:val="nl-BE"/>
        </w:rPr>
        <w:t xml:space="preserve">medische </w:t>
      </w:r>
      <w:r w:rsidRPr="006E78FD">
        <w:rPr>
          <w:lang w:val="nl-BE"/>
        </w:rPr>
        <w:t xml:space="preserve">gegevens ingevoerd. </w:t>
      </w:r>
      <w:r w:rsidR="005240B3" w:rsidRPr="006E78FD">
        <w:rPr>
          <w:lang w:val="nl-BE"/>
        </w:rPr>
        <w:t xml:space="preserve">Er worden verschillende fasen doorlopen om deze verordening </w:t>
      </w:r>
      <w:r w:rsidR="005240B3" w:rsidRPr="006E78FD">
        <w:rPr>
          <w:lang w:val="nl-BE"/>
        </w:rPr>
        <w:lastRenderedPageBreak/>
        <w:t xml:space="preserve">geleidelijk toe te passen. </w:t>
      </w:r>
    </w:p>
    <w:p w14:paraId="3A6C6786" w14:textId="77777777" w:rsidR="005240B3" w:rsidRPr="006E78FD" w:rsidRDefault="005240B3" w:rsidP="005240B3">
      <w:pPr>
        <w:pStyle w:val="Corpsdetexte"/>
        <w:numPr>
          <w:ilvl w:val="0"/>
          <w:numId w:val="38"/>
        </w:numPr>
        <w:spacing w:before="1"/>
        <w:jc w:val="both"/>
        <w:rPr>
          <w:lang w:val="nl-BE"/>
        </w:rPr>
      </w:pPr>
      <w:r w:rsidRPr="006E78FD">
        <w:rPr>
          <w:lang w:val="nl-BE"/>
        </w:rPr>
        <w:t>In</w:t>
      </w:r>
      <w:r w:rsidRPr="006E78FD">
        <w:rPr>
          <w:b/>
          <w:bCs/>
          <w:lang w:val="nl-BE"/>
        </w:rPr>
        <w:t xml:space="preserve"> 2029 </w:t>
      </w:r>
      <w:r w:rsidRPr="006E78FD">
        <w:rPr>
          <w:lang w:val="nl-BE"/>
        </w:rPr>
        <w:t xml:space="preserve">zullen zorgverleners verplicht zijn </w:t>
      </w:r>
      <w:r w:rsidRPr="006E78FD">
        <w:rPr>
          <w:b/>
          <w:bCs/>
          <w:lang w:val="nl-BE"/>
        </w:rPr>
        <w:t xml:space="preserve">om elektronische </w:t>
      </w:r>
      <w:r w:rsidRPr="006E78FD">
        <w:rPr>
          <w:lang w:val="nl-BE"/>
        </w:rPr>
        <w:t xml:space="preserve">patiëntendossiers, </w:t>
      </w:r>
      <w:r w:rsidRPr="006E78FD">
        <w:rPr>
          <w:b/>
          <w:bCs/>
          <w:lang w:val="nl-BE"/>
        </w:rPr>
        <w:t xml:space="preserve">recepten </w:t>
      </w:r>
      <w:r w:rsidRPr="006E78FD">
        <w:rPr>
          <w:lang w:val="nl-BE"/>
        </w:rPr>
        <w:t xml:space="preserve">en </w:t>
      </w:r>
      <w:r w:rsidRPr="006E78FD">
        <w:rPr>
          <w:b/>
          <w:bCs/>
          <w:lang w:val="nl-BE"/>
        </w:rPr>
        <w:t xml:space="preserve">verstrekkingen uit te wisselen </w:t>
      </w:r>
      <w:r w:rsidRPr="006E78FD">
        <w:rPr>
          <w:lang w:val="nl-BE"/>
        </w:rPr>
        <w:t xml:space="preserve">in een gestandaardiseerd formaat dat voldoet aan de Europese normen. </w:t>
      </w:r>
    </w:p>
    <w:p w14:paraId="25ADD3AC" w14:textId="77777777" w:rsidR="005240B3" w:rsidRPr="006E78FD" w:rsidRDefault="005240B3" w:rsidP="005240B3">
      <w:pPr>
        <w:pStyle w:val="Corpsdetexte"/>
        <w:numPr>
          <w:ilvl w:val="0"/>
          <w:numId w:val="38"/>
        </w:numPr>
        <w:spacing w:before="1"/>
        <w:jc w:val="both"/>
        <w:rPr>
          <w:lang w:val="nl-BE"/>
        </w:rPr>
      </w:pPr>
      <w:r w:rsidRPr="006E78FD">
        <w:rPr>
          <w:lang w:val="nl-BE"/>
        </w:rPr>
        <w:t>In</w:t>
      </w:r>
      <w:r w:rsidRPr="006E78FD">
        <w:rPr>
          <w:b/>
          <w:bCs/>
          <w:lang w:val="nl-BE"/>
        </w:rPr>
        <w:t xml:space="preserve"> 2031 </w:t>
      </w:r>
      <w:r w:rsidRPr="006E78FD">
        <w:rPr>
          <w:lang w:val="nl-BE"/>
        </w:rPr>
        <w:t xml:space="preserve">moeten alle elektronische medische dossiersystemen die onder de EHDS vallen, volledig gecertificeerd zijn, waardoor een betere </w:t>
      </w:r>
      <w:r w:rsidRPr="006E78FD">
        <w:rPr>
          <w:b/>
          <w:bCs/>
          <w:lang w:val="nl-BE"/>
        </w:rPr>
        <w:t>interoperabiliteit</w:t>
      </w:r>
      <w:r w:rsidRPr="006E78FD">
        <w:rPr>
          <w:lang w:val="nl-BE"/>
        </w:rPr>
        <w:t xml:space="preserve"> wordt gegarandeerd. </w:t>
      </w:r>
    </w:p>
    <w:p w14:paraId="15F57EA2" w14:textId="72B1AFAF" w:rsidR="005240B3" w:rsidRPr="006E78FD" w:rsidRDefault="005240B3" w:rsidP="005240B3">
      <w:pPr>
        <w:pStyle w:val="Corpsdetexte"/>
        <w:numPr>
          <w:ilvl w:val="0"/>
          <w:numId w:val="38"/>
        </w:numPr>
        <w:spacing w:before="1"/>
        <w:jc w:val="both"/>
        <w:rPr>
          <w:lang w:val="nl-BE"/>
        </w:rPr>
      </w:pPr>
      <w:r w:rsidRPr="006E78FD">
        <w:rPr>
          <w:lang w:val="nl-BE"/>
        </w:rPr>
        <w:t>Op langere termijn, in</w:t>
      </w:r>
      <w:r w:rsidRPr="006E78FD">
        <w:rPr>
          <w:b/>
          <w:bCs/>
          <w:lang w:val="nl-BE"/>
        </w:rPr>
        <w:t xml:space="preserve"> 2034</w:t>
      </w:r>
      <w:r w:rsidRPr="006E78FD">
        <w:rPr>
          <w:lang w:val="nl-BE"/>
        </w:rPr>
        <w:t xml:space="preserve">, zullen verbindingen met </w:t>
      </w:r>
      <w:r w:rsidRPr="006E78FD">
        <w:rPr>
          <w:b/>
          <w:bCs/>
          <w:lang w:val="nl-BE"/>
        </w:rPr>
        <w:t xml:space="preserve">derde landen </w:t>
      </w:r>
      <w:r w:rsidRPr="006E78FD">
        <w:rPr>
          <w:lang w:val="nl-BE"/>
        </w:rPr>
        <w:t xml:space="preserve">tot stand worden gebracht. </w:t>
      </w:r>
    </w:p>
    <w:p w14:paraId="19375D56" w14:textId="2E82C302" w:rsidR="003F6EEC" w:rsidRPr="006E78FD" w:rsidRDefault="005240B3" w:rsidP="005240B3">
      <w:pPr>
        <w:pStyle w:val="Corpsdetexte"/>
        <w:spacing w:before="1"/>
        <w:ind w:left="720"/>
        <w:jc w:val="both"/>
        <w:rPr>
          <w:lang w:val="nl-BE"/>
        </w:rPr>
      </w:pPr>
      <w:r w:rsidRPr="006E78FD">
        <w:rPr>
          <w:lang w:val="nl-BE"/>
        </w:rPr>
        <w:t xml:space="preserve">Op basis van deze verordening </w:t>
      </w:r>
      <w:r w:rsidR="003F6EEC" w:rsidRPr="006E78FD">
        <w:rPr>
          <w:lang w:val="nl-BE"/>
        </w:rPr>
        <w:t xml:space="preserve">worden </w:t>
      </w:r>
      <w:r w:rsidRPr="006E78FD">
        <w:rPr>
          <w:lang w:val="nl-BE"/>
        </w:rPr>
        <w:t xml:space="preserve">medische gegevens </w:t>
      </w:r>
      <w:r w:rsidR="003F6EEC" w:rsidRPr="006E78FD">
        <w:rPr>
          <w:lang w:val="nl-BE"/>
        </w:rPr>
        <w:t xml:space="preserve">bruikbaar in andere Europese landen dan het land van herkomst voor de zorg voor de betrokken patiënt </w:t>
      </w:r>
      <w:r w:rsidR="00F3706E" w:rsidRPr="006E78FD">
        <w:rPr>
          <w:lang w:val="nl-BE"/>
        </w:rPr>
        <w:t>(primair gebruik van gegevens)</w:t>
      </w:r>
      <w:r w:rsidR="003F6EEC" w:rsidRPr="006E78FD">
        <w:rPr>
          <w:lang w:val="nl-BE"/>
        </w:rPr>
        <w:t xml:space="preserve">. Ze kunnen ook </w:t>
      </w:r>
      <w:r w:rsidR="003F6EEC" w:rsidRPr="006E78FD">
        <w:rPr>
          <w:b/>
          <w:bCs/>
          <w:lang w:val="nl-BE"/>
        </w:rPr>
        <w:t xml:space="preserve">worden gebruikt </w:t>
      </w:r>
      <w:r w:rsidR="00F3706E" w:rsidRPr="006E78FD">
        <w:rPr>
          <w:b/>
          <w:bCs/>
          <w:lang w:val="nl-BE"/>
        </w:rPr>
        <w:t xml:space="preserve">voor onderzoek en innovatie, </w:t>
      </w:r>
      <w:r w:rsidR="00F3706E" w:rsidRPr="006E78FD">
        <w:rPr>
          <w:lang w:val="nl-BE"/>
        </w:rPr>
        <w:t xml:space="preserve">en met name </w:t>
      </w:r>
      <w:r w:rsidR="003F6EEC" w:rsidRPr="006E78FD">
        <w:rPr>
          <w:b/>
          <w:bCs/>
          <w:lang w:val="nl-BE"/>
        </w:rPr>
        <w:t xml:space="preserve">voor het trainen van AI </w:t>
      </w:r>
      <w:r w:rsidR="00F3706E" w:rsidRPr="006E78FD">
        <w:rPr>
          <w:lang w:val="nl-BE"/>
        </w:rPr>
        <w:t>(secundair gebruik van gegevens)</w:t>
      </w:r>
      <w:r w:rsidR="003F6EEC" w:rsidRPr="006E78FD">
        <w:rPr>
          <w:lang w:val="nl-BE"/>
        </w:rPr>
        <w:t xml:space="preserve">. </w:t>
      </w:r>
      <w:r w:rsidRPr="006E78FD">
        <w:rPr>
          <w:lang w:val="nl-BE"/>
        </w:rPr>
        <w:t xml:space="preserve">In het kader van de Europese ruimte voor gezondheidsgegevens worden de rechten van de patiënt beperkt. </w:t>
      </w:r>
      <w:r w:rsidR="003F6EEC" w:rsidRPr="006E78FD">
        <w:rPr>
          <w:b/>
          <w:bCs/>
          <w:lang w:val="nl-BE"/>
        </w:rPr>
        <w:t xml:space="preserve">wordt </w:t>
      </w:r>
      <w:r w:rsidRPr="006E78FD">
        <w:rPr>
          <w:b/>
          <w:bCs/>
          <w:lang w:val="nl-BE"/>
        </w:rPr>
        <w:t xml:space="preserve">de </w:t>
      </w:r>
      <w:r w:rsidR="003F6EEC" w:rsidRPr="006E78FD">
        <w:rPr>
          <w:b/>
          <w:bCs/>
          <w:lang w:val="nl-BE"/>
        </w:rPr>
        <w:t xml:space="preserve">toestemming van patiënten namelijk standaard als gegeven beschouwd. </w:t>
      </w:r>
      <w:r w:rsidR="003F6EEC" w:rsidRPr="006E78FD">
        <w:rPr>
          <w:lang w:val="nl-BE"/>
        </w:rPr>
        <w:t xml:space="preserve">Als de patiënt zich hiertegen wil verzetten of wil kiezen waarvoor zijn gegevens mogen worden gebruikt, kan hij dat doen, maar moet hij zelf de procedure in gang zetten. </w:t>
      </w:r>
      <w:r w:rsidR="005200E2" w:rsidRPr="006E78FD">
        <w:rPr>
          <w:lang w:val="nl-BE"/>
        </w:rPr>
        <w:t xml:space="preserve">Het is duidelijk dat </w:t>
      </w:r>
      <w:r w:rsidR="003F6EEC" w:rsidRPr="006E78FD">
        <w:rPr>
          <w:b/>
          <w:bCs/>
          <w:lang w:val="nl-BE"/>
        </w:rPr>
        <w:t xml:space="preserve">de rechten van de patiënt voorwaardelijk zijn </w:t>
      </w:r>
      <w:r w:rsidR="005200E2" w:rsidRPr="006E78FD">
        <w:rPr>
          <w:b/>
          <w:bCs/>
          <w:lang w:val="nl-BE"/>
        </w:rPr>
        <w:t>geworden</w:t>
      </w:r>
      <w:r w:rsidR="003F6EEC" w:rsidRPr="006E78FD">
        <w:rPr>
          <w:lang w:val="nl-BE"/>
        </w:rPr>
        <w:t xml:space="preserve">, omdat </w:t>
      </w:r>
      <w:r w:rsidR="00A84BB8" w:rsidRPr="006E78FD">
        <w:rPr>
          <w:lang w:val="nl-BE"/>
        </w:rPr>
        <w:t xml:space="preserve">de patiënt </w:t>
      </w:r>
      <w:r w:rsidR="003F6EEC" w:rsidRPr="006E78FD">
        <w:rPr>
          <w:lang w:val="nl-BE"/>
        </w:rPr>
        <w:t xml:space="preserve">op de hoogte moet zijn, in staat moet zijn om de juiste procedure te zoeken om zich eventueel te verzetten en de tijd moet nemen om de nodige stappen te ondernemen. </w:t>
      </w:r>
      <w:r w:rsidR="005200E2" w:rsidRPr="006E78FD">
        <w:rPr>
          <w:lang w:val="nl-BE"/>
        </w:rPr>
        <w:t xml:space="preserve">Bovendien </w:t>
      </w:r>
      <w:r w:rsidR="00275C47" w:rsidRPr="006E78FD">
        <w:rPr>
          <w:b/>
          <w:bCs/>
          <w:lang w:val="nl-BE"/>
        </w:rPr>
        <w:t xml:space="preserve">gaat het recht op onbeperkte toegang tot medische gegevens van Europese burgers niet gepaard met enige verplichting </w:t>
      </w:r>
      <w:r w:rsidR="00275C47" w:rsidRPr="006E78FD">
        <w:rPr>
          <w:lang w:val="nl-BE"/>
        </w:rPr>
        <w:t xml:space="preserve">voor gegevensbeheerders, </w:t>
      </w:r>
      <w:r w:rsidR="00A84BB8" w:rsidRPr="006E78FD">
        <w:rPr>
          <w:lang w:val="nl-BE"/>
        </w:rPr>
        <w:t xml:space="preserve">gezondheidswerkers, </w:t>
      </w:r>
      <w:r w:rsidR="00275C47" w:rsidRPr="006E78FD">
        <w:rPr>
          <w:lang w:val="nl-BE"/>
        </w:rPr>
        <w:t xml:space="preserve">AI-ontwikkelaars </w:t>
      </w:r>
      <w:r w:rsidR="00A84BB8" w:rsidRPr="006E78FD">
        <w:rPr>
          <w:lang w:val="nl-BE"/>
        </w:rPr>
        <w:t xml:space="preserve">en de staten waartoe deze verschillende actoren behoren. </w:t>
      </w:r>
      <w:r w:rsidRPr="006E78FD">
        <w:rPr>
          <w:lang w:val="nl-BE"/>
        </w:rPr>
        <w:t xml:space="preserve">Dat is ook de reden waarom </w:t>
      </w:r>
      <w:r w:rsidR="005745C9" w:rsidRPr="006E78FD">
        <w:rPr>
          <w:lang w:val="nl-BE"/>
        </w:rPr>
        <w:t xml:space="preserve">patiënten, verenigingen van psychologen en de Liga voor Mensenrechten op 17 februari 2025 </w:t>
      </w:r>
      <w:r w:rsidR="005745C9" w:rsidRPr="006E78FD">
        <w:rPr>
          <w:b/>
          <w:bCs/>
          <w:lang w:val="nl-BE"/>
        </w:rPr>
        <w:t>bij de Raad van State beroep</w:t>
      </w:r>
      <w:r w:rsidR="005745C9" w:rsidRPr="006E78FD">
        <w:rPr>
          <w:lang w:val="nl-BE"/>
        </w:rPr>
        <w:t xml:space="preserve"> hebben ingesteld tegen de koninklijke besluiten die de Europese verordening voor België omzetten: zij klagen een </w:t>
      </w:r>
      <w:r w:rsidR="005745C9" w:rsidRPr="006E78FD">
        <w:rPr>
          <w:b/>
          <w:bCs/>
          <w:lang w:val="nl-BE"/>
        </w:rPr>
        <w:t xml:space="preserve">inbreuk op het medisch beroepsgeheim en het recht op vrije en geïnformeerde toestemming </w:t>
      </w:r>
      <w:r w:rsidR="005745C9" w:rsidRPr="006E78FD">
        <w:rPr>
          <w:lang w:val="nl-BE"/>
        </w:rPr>
        <w:t>aan</w:t>
      </w:r>
      <w:r w:rsidR="005745C9" w:rsidRPr="006E78FD">
        <w:rPr>
          <w:b/>
          <w:bCs/>
          <w:lang w:val="nl-BE"/>
        </w:rPr>
        <w:t>.</w:t>
      </w:r>
    </w:p>
    <w:p w14:paraId="604E06BB" w14:textId="77777777" w:rsidR="00D92F30" w:rsidRDefault="005745C9" w:rsidP="00D92F30">
      <w:pPr>
        <w:pStyle w:val="Corpsdetexte"/>
        <w:spacing w:before="1"/>
        <w:jc w:val="both"/>
        <w:rPr>
          <w:b/>
          <w:bCs/>
          <w:lang w:val="nl-BE"/>
        </w:rPr>
      </w:pPr>
      <w:r w:rsidRPr="006E78FD">
        <w:rPr>
          <w:lang w:val="nl-BE"/>
        </w:rPr>
        <w:t xml:space="preserve">Want </w:t>
      </w:r>
      <w:r w:rsidR="00A84BB8" w:rsidRPr="006E78FD">
        <w:rPr>
          <w:lang w:val="nl-BE"/>
        </w:rPr>
        <w:t xml:space="preserve">uiteindelijk </w:t>
      </w:r>
      <w:r w:rsidR="002245D0" w:rsidRPr="006E78FD">
        <w:rPr>
          <w:lang w:val="nl-BE"/>
        </w:rPr>
        <w:t xml:space="preserve">rijst de volgende </w:t>
      </w:r>
      <w:r w:rsidR="00A84BB8" w:rsidRPr="006E78FD">
        <w:rPr>
          <w:lang w:val="nl-BE"/>
        </w:rPr>
        <w:t>vraag</w:t>
      </w:r>
      <w:r w:rsidR="002245D0" w:rsidRPr="006E78FD">
        <w:rPr>
          <w:lang w:val="nl-BE"/>
        </w:rPr>
        <w:t xml:space="preserve">: </w:t>
      </w:r>
      <w:r w:rsidR="002245D0" w:rsidRPr="006E78FD">
        <w:rPr>
          <w:b/>
          <w:bCs/>
          <w:lang w:val="nl-BE"/>
        </w:rPr>
        <w:t>is</w:t>
      </w:r>
      <w:r w:rsidR="00A84BB8" w:rsidRPr="006E78FD">
        <w:rPr>
          <w:b/>
          <w:bCs/>
          <w:lang w:val="nl-BE"/>
        </w:rPr>
        <w:t xml:space="preserve"> de patiënt nog steeds eigenaar van zijn persoonlijke medische gegevens </w:t>
      </w:r>
      <w:r w:rsidR="002245D0" w:rsidRPr="006E78FD">
        <w:rPr>
          <w:b/>
          <w:bCs/>
          <w:lang w:val="nl-BE"/>
        </w:rPr>
        <w:t xml:space="preserve">en kan hij daar vrij over beschikken? </w:t>
      </w:r>
    </w:p>
    <w:p w14:paraId="27B6BF8B" w14:textId="4C0E6BE5" w:rsidR="00D92F30" w:rsidRPr="00D92F30" w:rsidRDefault="00D92F30" w:rsidP="00D92F30">
      <w:pPr>
        <w:pStyle w:val="Corpsdetexte"/>
        <w:spacing w:before="1"/>
        <w:jc w:val="both"/>
        <w:rPr>
          <w:rFonts w:eastAsia="Times New Roman"/>
          <w:lang w:val="en-US"/>
        </w:rPr>
      </w:pPr>
      <w:r w:rsidRPr="00D92F30">
        <w:rPr>
          <w:highlight w:val="yellow"/>
          <w:lang w:val="nl-BE"/>
        </w:rPr>
        <w:t xml:space="preserve">[WIJZIGING] Deze openstelling van de Europese ruimte voor gezondheidsgegevens zou </w:t>
      </w:r>
      <w:r w:rsidRPr="00D92F30">
        <w:rPr>
          <w:b/>
          <w:bCs/>
          <w:highlight w:val="yellow"/>
          <w:lang w:val="nl-BE"/>
        </w:rPr>
        <w:t>in de toekomst</w:t>
      </w:r>
      <w:r w:rsidRPr="00D92F30">
        <w:rPr>
          <w:highlight w:val="yellow"/>
          <w:lang w:val="nl-BE"/>
        </w:rPr>
        <w:t xml:space="preserve"> ook voor andere doeleinden dan de momenteel beoogde kunnen worden gebruikt. Particuliere actoren zouden in de verleiding kunnen komen om toegang te vragen om gezondheidsinformatie over hun klanten te verkrijgen onder verwijzing naar een </w:t>
      </w:r>
      <w:r w:rsidRPr="00D92F30">
        <w:rPr>
          <w:b/>
          <w:bCs/>
          <w:highlight w:val="yellow"/>
          <w:lang w:val="nl-BE"/>
        </w:rPr>
        <w:t>“gerechtvaardigd belang”</w:t>
      </w:r>
      <w:r w:rsidRPr="00D92F30">
        <w:rPr>
          <w:highlight w:val="yellow"/>
          <w:lang w:val="nl-BE"/>
        </w:rPr>
        <w:t xml:space="preserve">, zoals bijvoorbeeld verzekeringsmaatschappijen of banken. </w:t>
      </w:r>
      <w:r w:rsidRPr="00D92F30">
        <w:rPr>
          <w:b/>
          <w:bCs/>
          <w:highlight w:val="yellow"/>
          <w:lang w:val="nl-BE"/>
        </w:rPr>
        <w:t>De gevoelige gegevens van burgers zouden dan alleen nog worden beschermd door de politieke waarden en overtuigingen van de leiders van dat moment</w:t>
      </w:r>
      <w:r w:rsidRPr="00D92F30">
        <w:rPr>
          <w:highlight w:val="yellow"/>
          <w:lang w:val="nl-BE"/>
        </w:rPr>
        <w:t xml:space="preserve">. </w:t>
      </w:r>
      <w:r w:rsidRPr="00D92F30">
        <w:rPr>
          <w:highlight w:val="yellow"/>
        </w:rPr>
        <w:t>[EINDE WIJZIGING]</w:t>
      </w:r>
    </w:p>
    <w:p w14:paraId="7D7769E0" w14:textId="77777777" w:rsidR="00D92F30" w:rsidRDefault="00D92F30" w:rsidP="00A505F5">
      <w:pPr>
        <w:pStyle w:val="Corpsdetexte"/>
        <w:spacing w:before="1"/>
        <w:jc w:val="both"/>
        <w:rPr>
          <w:b/>
          <w:bCs/>
          <w:lang w:val="nl-BE"/>
        </w:rPr>
      </w:pPr>
    </w:p>
    <w:p w14:paraId="0A8810E9" w14:textId="77777777" w:rsidR="002245D0" w:rsidRPr="003F5512" w:rsidRDefault="002245D0">
      <w:pPr>
        <w:pStyle w:val="Corpsdetexte"/>
        <w:spacing w:before="1"/>
        <w:rPr>
          <w:lang w:val="fr-BE"/>
        </w:rPr>
      </w:pPr>
    </w:p>
    <w:p w14:paraId="6293DC1A" w14:textId="1EB1FB9A" w:rsidR="00642BA6" w:rsidRPr="006E78FD" w:rsidRDefault="00237B99">
      <w:pPr>
        <w:pStyle w:val="Titre1"/>
        <w:rPr>
          <w:lang w:val="nl-BE"/>
        </w:rPr>
      </w:pPr>
      <w:r w:rsidRPr="006E78FD">
        <w:rPr>
          <w:lang w:val="nl-BE"/>
        </w:rPr>
        <w:t xml:space="preserve">5/ Conclusies en </w:t>
      </w:r>
      <w:r w:rsidRPr="006E78FD">
        <w:rPr>
          <w:spacing w:val="-2"/>
          <w:lang w:val="nl-BE"/>
        </w:rPr>
        <w:t>aanbevelingen</w:t>
      </w:r>
    </w:p>
    <w:p w14:paraId="25664BAB" w14:textId="77777777" w:rsidR="00642BA6" w:rsidRPr="006E78FD" w:rsidRDefault="00642BA6">
      <w:pPr>
        <w:pStyle w:val="Corpsdetexte"/>
        <w:jc w:val="both"/>
        <w:rPr>
          <w:lang w:val="nl-BE"/>
        </w:rPr>
      </w:pPr>
    </w:p>
    <w:p w14:paraId="5F2B2ECC" w14:textId="3994F0CB" w:rsidR="00A505F5" w:rsidRPr="006E78FD" w:rsidRDefault="00A505F5" w:rsidP="00A505F5">
      <w:pPr>
        <w:pStyle w:val="Corpsdetexte"/>
        <w:ind w:left="851"/>
        <w:jc w:val="both"/>
        <w:rPr>
          <w:b/>
          <w:bCs/>
          <w:u w:val="single"/>
          <w:lang w:val="nl-BE"/>
        </w:rPr>
      </w:pPr>
      <w:r w:rsidRPr="006E78FD">
        <w:rPr>
          <w:b/>
          <w:bCs/>
          <w:u w:val="single"/>
          <w:lang w:val="nl-BE"/>
        </w:rPr>
        <w:t>Conclusie</w:t>
      </w:r>
    </w:p>
    <w:p w14:paraId="5AD834DE" w14:textId="77777777" w:rsidR="00A505F5" w:rsidRPr="006E78FD" w:rsidRDefault="00A505F5">
      <w:pPr>
        <w:pStyle w:val="Corpsdetexte"/>
        <w:jc w:val="both"/>
        <w:rPr>
          <w:lang w:val="nl-BE"/>
        </w:rPr>
      </w:pPr>
    </w:p>
    <w:p w14:paraId="1844FDFE" w14:textId="3BEB8BF1" w:rsidR="00062BA8" w:rsidRPr="002B4ED3" w:rsidRDefault="00E7657D">
      <w:pPr>
        <w:pStyle w:val="Corpsdetexte"/>
        <w:jc w:val="both"/>
        <w:rPr>
          <w:lang w:val="nl-BE"/>
        </w:rPr>
      </w:pPr>
      <w:r w:rsidRPr="006E78FD">
        <w:rPr>
          <w:lang w:val="nl-BE"/>
        </w:rPr>
        <w:t xml:space="preserve">Allereerst moet worden vastgesteld dat </w:t>
      </w:r>
      <w:r w:rsidR="00B848E8" w:rsidRPr="006E78FD">
        <w:rPr>
          <w:lang w:val="nl-BE"/>
        </w:rPr>
        <w:t xml:space="preserve">de integratie van AI in de gezondheidszorg de bezorgdheid doet herleven en de aanbevelingen die </w:t>
      </w:r>
      <w:r w:rsidR="002B4ED3">
        <w:rPr>
          <w:lang w:val="nl-BE"/>
        </w:rPr>
        <w:t>de NHRPH</w:t>
      </w:r>
      <w:r w:rsidR="00B848E8" w:rsidRPr="006E78FD">
        <w:rPr>
          <w:lang w:val="nl-BE"/>
        </w:rPr>
        <w:t xml:space="preserve"> </w:t>
      </w:r>
      <w:r w:rsidR="00062BA8" w:rsidRPr="006E78FD">
        <w:rPr>
          <w:lang w:val="nl-BE"/>
        </w:rPr>
        <w:t xml:space="preserve">al </w:t>
      </w:r>
      <w:r w:rsidR="00B848E8" w:rsidRPr="006E78FD">
        <w:rPr>
          <w:lang w:val="nl-BE"/>
        </w:rPr>
        <w:t xml:space="preserve">in zijn </w:t>
      </w:r>
      <w:r w:rsidR="00181A75">
        <w:rPr>
          <w:lang w:val="nl-BE"/>
        </w:rPr>
        <w:t>positie</w:t>
      </w:r>
      <w:r w:rsidR="00B848E8" w:rsidRPr="006E78FD">
        <w:rPr>
          <w:lang w:val="nl-BE"/>
        </w:rPr>
        <w:t>nota van 2017 over de gezondheidssector had geformuleerd</w:t>
      </w:r>
      <w:r w:rsidR="00914D8F" w:rsidRPr="006E78FD">
        <w:rPr>
          <w:lang w:val="nl-BE"/>
        </w:rPr>
        <w:t>,</w:t>
      </w:r>
      <w:r w:rsidR="00B848E8" w:rsidRPr="006E78FD">
        <w:rPr>
          <w:lang w:val="nl-BE"/>
        </w:rPr>
        <w:t xml:space="preserve"> opnieuw actueel maakt</w:t>
      </w:r>
      <w:r w:rsidR="00914D8F" w:rsidRPr="006E78FD">
        <w:rPr>
          <w:lang w:val="nl-BE"/>
        </w:rPr>
        <w:t xml:space="preserve">. </w:t>
      </w:r>
      <w:r w:rsidR="00F500D7" w:rsidRPr="002B4ED3">
        <w:rPr>
          <w:lang w:val="nl-BE"/>
        </w:rPr>
        <w:t>Enkele</w:t>
      </w:r>
      <w:r w:rsidR="00914D8F" w:rsidRPr="002B4ED3">
        <w:rPr>
          <w:lang w:val="nl-BE"/>
        </w:rPr>
        <w:t xml:space="preserve"> van deze bezorgdheden zijn:</w:t>
      </w:r>
    </w:p>
    <w:p w14:paraId="4EF97F30" w14:textId="74ED1C28" w:rsidR="00914D8F" w:rsidRPr="006E78FD" w:rsidRDefault="00F500D7" w:rsidP="00F500D7">
      <w:pPr>
        <w:pStyle w:val="Corpsdetexte"/>
        <w:numPr>
          <w:ilvl w:val="0"/>
          <w:numId w:val="50"/>
        </w:numPr>
        <w:jc w:val="both"/>
        <w:rPr>
          <w:lang w:val="nl-BE"/>
        </w:rPr>
      </w:pPr>
      <w:r w:rsidRPr="006E78FD">
        <w:rPr>
          <w:b/>
          <w:bCs/>
          <w:lang w:val="nl-BE"/>
        </w:rPr>
        <w:t xml:space="preserve">De ongelijke kennis </w:t>
      </w:r>
      <w:r w:rsidRPr="006E78FD">
        <w:rPr>
          <w:lang w:val="nl-BE"/>
        </w:rPr>
        <w:t>tussen de patiënt en de zorgverlener</w:t>
      </w:r>
    </w:p>
    <w:p w14:paraId="7F6FA483" w14:textId="66505CBB" w:rsidR="00F500D7" w:rsidRPr="006E78FD" w:rsidRDefault="00F500D7" w:rsidP="00F500D7">
      <w:pPr>
        <w:pStyle w:val="Corpsdetexte"/>
        <w:numPr>
          <w:ilvl w:val="0"/>
          <w:numId w:val="50"/>
        </w:numPr>
        <w:jc w:val="both"/>
        <w:rPr>
          <w:lang w:val="nl-BE"/>
        </w:rPr>
      </w:pPr>
      <w:r w:rsidRPr="006E78FD">
        <w:rPr>
          <w:lang w:val="nl-BE"/>
        </w:rPr>
        <w:t xml:space="preserve">Dit onevenwicht kan leiden tot opgelegde zorgtrajecten die geen rekening houden met de </w:t>
      </w:r>
      <w:r w:rsidRPr="006E78FD">
        <w:rPr>
          <w:b/>
          <w:bCs/>
          <w:lang w:val="nl-BE"/>
        </w:rPr>
        <w:t>keuzes</w:t>
      </w:r>
      <w:r w:rsidRPr="006E78FD">
        <w:rPr>
          <w:lang w:val="nl-BE"/>
        </w:rPr>
        <w:t>, en met name de levenskeuzes, van de patiënt.</w:t>
      </w:r>
    </w:p>
    <w:p w14:paraId="5C49213D" w14:textId="49FB9F30" w:rsidR="00F500D7" w:rsidRPr="006E78FD" w:rsidRDefault="00F500D7" w:rsidP="00F500D7">
      <w:pPr>
        <w:pStyle w:val="Corpsdetexte"/>
        <w:numPr>
          <w:ilvl w:val="0"/>
          <w:numId w:val="50"/>
        </w:numPr>
        <w:jc w:val="both"/>
        <w:rPr>
          <w:lang w:val="nl-BE"/>
        </w:rPr>
      </w:pPr>
      <w:r w:rsidRPr="006E78FD">
        <w:rPr>
          <w:lang w:val="nl-BE"/>
        </w:rPr>
        <w:t xml:space="preserve">De verleiding voor de zorgverlener om </w:t>
      </w:r>
      <w:r w:rsidRPr="006E78FD">
        <w:rPr>
          <w:b/>
          <w:bCs/>
          <w:lang w:val="nl-BE"/>
        </w:rPr>
        <w:t>zich te concentreren op aspecten van toezicht en zorg</w:t>
      </w:r>
      <w:r w:rsidRPr="006E78FD">
        <w:rPr>
          <w:lang w:val="nl-BE"/>
        </w:rPr>
        <w:t>, waarbij de essentiële kwestie van de levenskwaliteit van de patiënt en zijn naasten uit het oog wordt verloren.</w:t>
      </w:r>
    </w:p>
    <w:p w14:paraId="68A657EF" w14:textId="067F0E36" w:rsidR="00F500D7" w:rsidRPr="006E78FD" w:rsidRDefault="00F500D7">
      <w:pPr>
        <w:pStyle w:val="Corpsdetexte"/>
        <w:jc w:val="both"/>
        <w:rPr>
          <w:lang w:val="nl-BE"/>
        </w:rPr>
      </w:pPr>
      <w:r w:rsidRPr="006E78FD">
        <w:rPr>
          <w:lang w:val="nl-BE"/>
        </w:rPr>
        <w:t xml:space="preserve">In zijn nota beveelt de </w:t>
      </w:r>
      <w:r w:rsidR="002B4ED3">
        <w:rPr>
          <w:lang w:val="nl-BE"/>
        </w:rPr>
        <w:t>NHRPH</w:t>
      </w:r>
      <w:r w:rsidRPr="006E78FD">
        <w:rPr>
          <w:lang w:val="nl-BE"/>
        </w:rPr>
        <w:t xml:space="preserve"> onder meer aan om:</w:t>
      </w:r>
    </w:p>
    <w:p w14:paraId="1CC0F3E9" w14:textId="03D44582" w:rsidR="00F500D7" w:rsidRPr="006E78FD" w:rsidRDefault="00F500D7" w:rsidP="00F500D7">
      <w:pPr>
        <w:pStyle w:val="Corpsdetexte"/>
        <w:numPr>
          <w:ilvl w:val="0"/>
          <w:numId w:val="51"/>
        </w:numPr>
        <w:jc w:val="both"/>
        <w:rPr>
          <w:lang w:val="nl-BE"/>
        </w:rPr>
      </w:pPr>
      <w:r w:rsidRPr="006E78FD">
        <w:rPr>
          <w:lang w:val="nl-BE"/>
        </w:rPr>
        <w:t xml:space="preserve">Te zorgen voor </w:t>
      </w:r>
      <w:r w:rsidRPr="006E78FD">
        <w:rPr>
          <w:b/>
          <w:bCs/>
          <w:lang w:val="nl-BE"/>
        </w:rPr>
        <w:t>continuïteit van de zorg.</w:t>
      </w:r>
    </w:p>
    <w:p w14:paraId="6E95A197" w14:textId="73497886" w:rsidR="00F500D7" w:rsidRPr="006E78FD" w:rsidRDefault="00F500D7" w:rsidP="00F500D7">
      <w:pPr>
        <w:pStyle w:val="Corpsdetexte"/>
        <w:numPr>
          <w:ilvl w:val="0"/>
          <w:numId w:val="51"/>
        </w:numPr>
        <w:jc w:val="both"/>
        <w:rPr>
          <w:lang w:val="nl-BE"/>
        </w:rPr>
      </w:pPr>
      <w:r w:rsidRPr="006E78FD">
        <w:rPr>
          <w:lang w:val="nl-BE"/>
        </w:rPr>
        <w:t xml:space="preserve">De </w:t>
      </w:r>
      <w:r w:rsidRPr="006E78FD">
        <w:rPr>
          <w:b/>
          <w:bCs/>
          <w:lang w:val="nl-BE"/>
        </w:rPr>
        <w:t xml:space="preserve">vrijheid om eigen keuzes te maken </w:t>
      </w:r>
      <w:r w:rsidRPr="006E78FD">
        <w:rPr>
          <w:lang w:val="nl-BE"/>
        </w:rPr>
        <w:t>te respecteren</w:t>
      </w:r>
    </w:p>
    <w:p w14:paraId="18C13085" w14:textId="77777777" w:rsidR="00F500D7" w:rsidRPr="006E78FD" w:rsidRDefault="00F500D7" w:rsidP="00F500D7">
      <w:pPr>
        <w:pStyle w:val="Corpsdetexte"/>
        <w:numPr>
          <w:ilvl w:val="0"/>
          <w:numId w:val="51"/>
        </w:numPr>
        <w:jc w:val="both"/>
        <w:rPr>
          <w:lang w:val="nl-BE"/>
        </w:rPr>
      </w:pPr>
      <w:r w:rsidRPr="006E78FD">
        <w:rPr>
          <w:lang w:val="nl-BE"/>
        </w:rPr>
        <w:t xml:space="preserve">Zorgen voor </w:t>
      </w:r>
      <w:r w:rsidRPr="006E78FD">
        <w:rPr>
          <w:b/>
          <w:bCs/>
          <w:lang w:val="nl-BE"/>
        </w:rPr>
        <w:t xml:space="preserve">voldoende, toegankelijke en kwalitatief hoogwaardige informatie </w:t>
      </w:r>
      <w:r w:rsidRPr="006E78FD">
        <w:rPr>
          <w:lang w:val="nl-BE"/>
        </w:rPr>
        <w:t xml:space="preserve">gedurende het hele </w:t>
      </w:r>
      <w:r w:rsidRPr="006E78FD">
        <w:rPr>
          <w:lang w:val="nl-BE"/>
        </w:rPr>
        <w:lastRenderedPageBreak/>
        <w:t>zorgtraject</w:t>
      </w:r>
    </w:p>
    <w:p w14:paraId="256FC73D" w14:textId="3C8A2BAD" w:rsidR="00F500D7" w:rsidRPr="006E78FD" w:rsidRDefault="00F500D7" w:rsidP="00F500D7">
      <w:pPr>
        <w:pStyle w:val="Corpsdetexte"/>
        <w:numPr>
          <w:ilvl w:val="0"/>
          <w:numId w:val="51"/>
        </w:numPr>
        <w:jc w:val="both"/>
        <w:rPr>
          <w:lang w:val="nl-BE"/>
        </w:rPr>
      </w:pPr>
      <w:r w:rsidRPr="006E78FD">
        <w:rPr>
          <w:lang w:val="nl-BE"/>
        </w:rPr>
        <w:t xml:space="preserve">Toezien op </w:t>
      </w:r>
      <w:r w:rsidRPr="006E78FD">
        <w:rPr>
          <w:b/>
          <w:bCs/>
          <w:lang w:val="nl-BE"/>
        </w:rPr>
        <w:t xml:space="preserve">de financiële toegankelijkheid </w:t>
      </w:r>
      <w:r w:rsidRPr="006E78FD">
        <w:rPr>
          <w:lang w:val="nl-BE"/>
        </w:rPr>
        <w:t>van de zorg</w:t>
      </w:r>
    </w:p>
    <w:p w14:paraId="2176F87F" w14:textId="3ACF6FF7" w:rsidR="00914D8F" w:rsidRPr="006E78FD" w:rsidRDefault="00F500D7" w:rsidP="00F500D7">
      <w:pPr>
        <w:pStyle w:val="Corpsdetexte"/>
        <w:numPr>
          <w:ilvl w:val="0"/>
          <w:numId w:val="51"/>
        </w:numPr>
        <w:jc w:val="both"/>
        <w:rPr>
          <w:lang w:val="nl-BE"/>
        </w:rPr>
      </w:pPr>
      <w:r w:rsidRPr="006E78FD">
        <w:rPr>
          <w:lang w:val="nl-BE"/>
        </w:rPr>
        <w:t xml:space="preserve">De patiënt beschouwen als </w:t>
      </w:r>
      <w:r w:rsidRPr="006E78FD">
        <w:rPr>
          <w:b/>
          <w:bCs/>
          <w:lang w:val="nl-BE"/>
        </w:rPr>
        <w:t>een actieve deelnemer in zijn eigen gezondheidszorg en als gesprekspartner van de zorgverleners</w:t>
      </w:r>
      <w:r w:rsidRPr="006E78FD">
        <w:rPr>
          <w:lang w:val="nl-BE"/>
        </w:rPr>
        <w:t xml:space="preserve">; de patiënt is </w:t>
      </w:r>
      <w:r w:rsidRPr="006E78FD">
        <w:rPr>
          <w:b/>
          <w:bCs/>
          <w:lang w:val="nl-BE"/>
        </w:rPr>
        <w:t xml:space="preserve">geen </w:t>
      </w:r>
      <w:r w:rsidRPr="006E78FD">
        <w:rPr>
          <w:lang w:val="nl-BE"/>
        </w:rPr>
        <w:t>zorg</w:t>
      </w:r>
      <w:r w:rsidRPr="006E78FD">
        <w:rPr>
          <w:b/>
          <w:bCs/>
          <w:lang w:val="nl-BE"/>
        </w:rPr>
        <w:t xml:space="preserve">consument </w:t>
      </w:r>
      <w:r w:rsidRPr="006E78FD">
        <w:rPr>
          <w:lang w:val="nl-BE"/>
        </w:rPr>
        <w:t>die zich moet aanpassen aan het aanbod, maar een persoon die zo goed mogelijk moet worden begeleid bij zijn specifieke medische behoeften</w:t>
      </w:r>
    </w:p>
    <w:p w14:paraId="467016C2" w14:textId="77777777" w:rsidR="00062BA8" w:rsidRPr="006E78FD" w:rsidRDefault="00062BA8" w:rsidP="00F500D7">
      <w:pPr>
        <w:pStyle w:val="Corpsdetexte"/>
        <w:numPr>
          <w:ilvl w:val="0"/>
          <w:numId w:val="51"/>
        </w:numPr>
        <w:jc w:val="both"/>
        <w:rPr>
          <w:lang w:val="nl-BE"/>
        </w:rPr>
      </w:pPr>
      <w:r w:rsidRPr="006E78FD">
        <w:rPr>
          <w:lang w:val="nl-BE"/>
        </w:rPr>
        <w:t xml:space="preserve">Zorgverleners bewust maken van </w:t>
      </w:r>
      <w:r w:rsidRPr="006E78FD">
        <w:rPr>
          <w:b/>
          <w:bCs/>
          <w:lang w:val="nl-BE"/>
        </w:rPr>
        <w:t>de mensenrechten</w:t>
      </w:r>
    </w:p>
    <w:p w14:paraId="01415A48" w14:textId="74EAD0CB" w:rsidR="00B848E8" w:rsidRPr="006E78FD" w:rsidRDefault="00F500D7">
      <w:pPr>
        <w:pStyle w:val="Corpsdetexte"/>
        <w:jc w:val="both"/>
        <w:rPr>
          <w:lang w:val="nl-BE"/>
        </w:rPr>
      </w:pPr>
      <w:r w:rsidRPr="006E78FD">
        <w:rPr>
          <w:lang w:val="nl-BE"/>
        </w:rPr>
        <w:t>Deze bezorgdheden en aanbevelingen worden nog urgenter in een context van "</w:t>
      </w:r>
      <w:proofErr w:type="spellStart"/>
      <w:r w:rsidRPr="006E78FD">
        <w:rPr>
          <w:lang w:val="nl-BE"/>
        </w:rPr>
        <w:t>augmented</w:t>
      </w:r>
      <w:proofErr w:type="spellEnd"/>
      <w:r w:rsidRPr="006E78FD">
        <w:rPr>
          <w:lang w:val="nl-BE"/>
        </w:rPr>
        <w:t xml:space="preserve"> </w:t>
      </w:r>
      <w:proofErr w:type="spellStart"/>
      <w:r w:rsidRPr="006E78FD">
        <w:rPr>
          <w:lang w:val="nl-BE"/>
        </w:rPr>
        <w:t>medicine</w:t>
      </w:r>
      <w:proofErr w:type="spellEnd"/>
      <w:r w:rsidRPr="006E78FD">
        <w:rPr>
          <w:lang w:val="nl-BE"/>
        </w:rPr>
        <w:t>" door AI.</w:t>
      </w:r>
    </w:p>
    <w:p w14:paraId="4DD4503C" w14:textId="5E76C2CE" w:rsidR="002558F6" w:rsidRPr="006E78FD" w:rsidRDefault="00A505F5">
      <w:pPr>
        <w:pStyle w:val="Corpsdetexte"/>
        <w:jc w:val="both"/>
        <w:rPr>
          <w:lang w:val="nl-BE"/>
        </w:rPr>
      </w:pPr>
      <w:r w:rsidRPr="006E78FD">
        <w:rPr>
          <w:lang w:val="nl-BE"/>
        </w:rPr>
        <w:t xml:space="preserve">Naast de </w:t>
      </w:r>
      <w:r w:rsidR="002558F6" w:rsidRPr="006E78FD">
        <w:rPr>
          <w:lang w:val="nl-BE"/>
        </w:rPr>
        <w:t>specifieke</w:t>
      </w:r>
      <w:r w:rsidRPr="006E78FD">
        <w:rPr>
          <w:lang w:val="nl-BE"/>
        </w:rPr>
        <w:t xml:space="preserve"> punten die </w:t>
      </w:r>
      <w:r w:rsidR="002558F6" w:rsidRPr="006E78FD">
        <w:rPr>
          <w:lang w:val="nl-BE"/>
        </w:rPr>
        <w:t>eerder</w:t>
      </w:r>
      <w:r w:rsidRPr="006E78FD">
        <w:rPr>
          <w:lang w:val="nl-BE"/>
        </w:rPr>
        <w:t xml:space="preserve"> zijn geanalyseerd en </w:t>
      </w:r>
      <w:r w:rsidR="00E7657D" w:rsidRPr="006E78FD">
        <w:rPr>
          <w:lang w:val="nl-BE"/>
        </w:rPr>
        <w:t xml:space="preserve">hierboven zijn herhaald, </w:t>
      </w:r>
      <w:r w:rsidRPr="006E78FD">
        <w:rPr>
          <w:lang w:val="nl-BE"/>
        </w:rPr>
        <w:t xml:space="preserve">die </w:t>
      </w:r>
      <w:r w:rsidR="00CE5557" w:rsidRPr="006E78FD">
        <w:rPr>
          <w:lang w:val="nl-BE"/>
        </w:rPr>
        <w:t xml:space="preserve">allemaal </w:t>
      </w:r>
      <w:r w:rsidRPr="006E78FD">
        <w:rPr>
          <w:lang w:val="nl-BE"/>
        </w:rPr>
        <w:t xml:space="preserve">veel aandacht verdienen, constateert de </w:t>
      </w:r>
      <w:r w:rsidR="002B4ED3">
        <w:rPr>
          <w:lang w:val="nl-BE"/>
        </w:rPr>
        <w:t>NHRPH</w:t>
      </w:r>
      <w:r w:rsidR="00E7657D" w:rsidRPr="006E78FD">
        <w:rPr>
          <w:lang w:val="nl-BE"/>
        </w:rPr>
        <w:t xml:space="preserve"> </w:t>
      </w:r>
      <w:r w:rsidRPr="006E78FD">
        <w:rPr>
          <w:lang w:val="nl-BE"/>
        </w:rPr>
        <w:t xml:space="preserve">met bezorgdheid een </w:t>
      </w:r>
      <w:r w:rsidRPr="006E78FD">
        <w:rPr>
          <w:b/>
          <w:bCs/>
          <w:lang w:val="nl-BE"/>
        </w:rPr>
        <w:t xml:space="preserve">uitholling van de bescherming </w:t>
      </w:r>
      <w:r w:rsidR="00A72746" w:rsidRPr="006E78FD">
        <w:rPr>
          <w:b/>
          <w:bCs/>
          <w:lang w:val="nl-BE"/>
        </w:rPr>
        <w:t xml:space="preserve">van </w:t>
      </w:r>
      <w:r w:rsidRPr="006E78FD">
        <w:rPr>
          <w:b/>
          <w:bCs/>
          <w:lang w:val="nl-BE"/>
        </w:rPr>
        <w:t>individuele</w:t>
      </w:r>
      <w:r w:rsidR="00A72746" w:rsidRPr="006E78FD">
        <w:rPr>
          <w:b/>
          <w:bCs/>
          <w:lang w:val="nl-BE"/>
        </w:rPr>
        <w:t xml:space="preserve"> rechten </w:t>
      </w:r>
      <w:r w:rsidRPr="006E78FD">
        <w:rPr>
          <w:b/>
          <w:bCs/>
          <w:lang w:val="nl-BE"/>
        </w:rPr>
        <w:t xml:space="preserve">ten gunste van belangen die als collectief worden voorgesteld </w:t>
      </w:r>
      <w:r w:rsidRPr="006E78FD">
        <w:rPr>
          <w:lang w:val="nl-BE"/>
        </w:rPr>
        <w:t xml:space="preserve">– de verbetering van de kwaliteit van de gezondheidszorg – </w:t>
      </w:r>
      <w:r w:rsidRPr="006E78FD">
        <w:rPr>
          <w:b/>
          <w:bCs/>
          <w:lang w:val="nl-BE"/>
        </w:rPr>
        <w:t>maar die onmiskenbaar particuliere belangen zijn</w:t>
      </w:r>
      <w:r w:rsidRPr="006E78FD">
        <w:rPr>
          <w:lang w:val="nl-BE"/>
        </w:rPr>
        <w:t xml:space="preserve">. </w:t>
      </w:r>
    </w:p>
    <w:p w14:paraId="3E30C250" w14:textId="1136C2F4" w:rsidR="002558F6" w:rsidRPr="006E78FD" w:rsidRDefault="002558F6" w:rsidP="00BA42FF">
      <w:pPr>
        <w:pStyle w:val="Corpsdetexte"/>
        <w:numPr>
          <w:ilvl w:val="0"/>
          <w:numId w:val="36"/>
        </w:numPr>
        <w:jc w:val="both"/>
        <w:rPr>
          <w:lang w:val="nl-BE"/>
        </w:rPr>
      </w:pPr>
      <w:r w:rsidRPr="006E78FD">
        <w:rPr>
          <w:lang w:val="nl-BE"/>
        </w:rPr>
        <w:t xml:space="preserve">De </w:t>
      </w:r>
      <w:r w:rsidRPr="006E78FD">
        <w:rPr>
          <w:b/>
          <w:bCs/>
          <w:lang w:val="nl-BE"/>
        </w:rPr>
        <w:t xml:space="preserve">prijs die moet worden betaald </w:t>
      </w:r>
      <w:r w:rsidRPr="006E78FD">
        <w:rPr>
          <w:lang w:val="nl-BE"/>
        </w:rPr>
        <w:t xml:space="preserve">voor de innovatieve implementatie van geavanceerde medische technieken </w:t>
      </w:r>
      <w:r w:rsidRPr="006E78FD">
        <w:rPr>
          <w:b/>
          <w:bCs/>
          <w:lang w:val="nl-BE"/>
        </w:rPr>
        <w:t>wordt gedragen door het individu</w:t>
      </w:r>
      <w:r w:rsidRPr="006E78FD">
        <w:rPr>
          <w:lang w:val="nl-BE"/>
        </w:rPr>
        <w:t xml:space="preserve">, burger en patiënt. </w:t>
      </w:r>
      <w:r w:rsidR="00BA42FF" w:rsidRPr="006E78FD">
        <w:rPr>
          <w:lang w:val="nl-BE"/>
        </w:rPr>
        <w:t xml:space="preserve">Deze </w:t>
      </w:r>
      <w:r w:rsidR="00F9798A" w:rsidRPr="006E78FD">
        <w:rPr>
          <w:lang w:val="nl-BE"/>
        </w:rPr>
        <w:t xml:space="preserve">financiert </w:t>
      </w:r>
      <w:r w:rsidRPr="006E78FD">
        <w:rPr>
          <w:lang w:val="nl-BE"/>
        </w:rPr>
        <w:t xml:space="preserve">de ontwikkeling van deze innovaties met zijn gegevens en belastingen en betaalt met zijn eigen middelen voor de mogelijkheid om er als patiënt van te profiteren. </w:t>
      </w:r>
    </w:p>
    <w:p w14:paraId="22FD18DD" w14:textId="75A63010" w:rsidR="00A505F5" w:rsidRPr="006E78FD" w:rsidRDefault="002558F6" w:rsidP="00BA42FF">
      <w:pPr>
        <w:pStyle w:val="Corpsdetexte"/>
        <w:numPr>
          <w:ilvl w:val="0"/>
          <w:numId w:val="36"/>
        </w:numPr>
        <w:jc w:val="both"/>
        <w:rPr>
          <w:lang w:val="nl-BE"/>
        </w:rPr>
      </w:pPr>
      <w:r w:rsidRPr="006E78FD">
        <w:rPr>
          <w:lang w:val="nl-BE"/>
        </w:rPr>
        <w:t xml:space="preserve">De kosten van innovatie </w:t>
      </w:r>
      <w:r w:rsidR="00A72746" w:rsidRPr="006E78FD">
        <w:rPr>
          <w:lang w:val="nl-BE"/>
        </w:rPr>
        <w:t xml:space="preserve">zijn niet alleen financieel. Ze </w:t>
      </w:r>
      <w:r w:rsidRPr="006E78FD">
        <w:rPr>
          <w:lang w:val="nl-BE"/>
        </w:rPr>
        <w:t xml:space="preserve">gaan ook gepaard met een </w:t>
      </w:r>
      <w:r w:rsidRPr="006E78FD">
        <w:rPr>
          <w:b/>
          <w:bCs/>
          <w:lang w:val="nl-BE"/>
        </w:rPr>
        <w:t>achteruitgang van de individuele rechten</w:t>
      </w:r>
      <w:r w:rsidRPr="006E78FD">
        <w:rPr>
          <w:lang w:val="nl-BE"/>
        </w:rPr>
        <w:t xml:space="preserve">: </w:t>
      </w:r>
    </w:p>
    <w:p w14:paraId="5412FADD" w14:textId="7CE1C801" w:rsidR="003D59D1" w:rsidRPr="006E78FD" w:rsidRDefault="003D59D1" w:rsidP="00BA42FF">
      <w:pPr>
        <w:pStyle w:val="Corpsdetexte"/>
        <w:numPr>
          <w:ilvl w:val="0"/>
          <w:numId w:val="37"/>
        </w:numPr>
        <w:jc w:val="both"/>
        <w:rPr>
          <w:lang w:val="nl-BE"/>
        </w:rPr>
      </w:pPr>
      <w:r w:rsidRPr="006E78FD">
        <w:rPr>
          <w:lang w:val="nl-BE"/>
        </w:rPr>
        <w:t xml:space="preserve">De ondoorzichtigheid van AI-systemen voor zowel patiënten als artsen bemoeilijkt de uitoefening van </w:t>
      </w:r>
      <w:r w:rsidRPr="006E78FD">
        <w:rPr>
          <w:b/>
          <w:bCs/>
          <w:lang w:val="nl-BE"/>
        </w:rPr>
        <w:t xml:space="preserve">het recht op geïnformeerde toestemming </w:t>
      </w:r>
      <w:r w:rsidRPr="006E78FD">
        <w:rPr>
          <w:lang w:val="nl-BE"/>
        </w:rPr>
        <w:t xml:space="preserve">en ondermijnt de </w:t>
      </w:r>
      <w:r w:rsidRPr="006E78FD">
        <w:rPr>
          <w:b/>
          <w:bCs/>
          <w:lang w:val="nl-BE"/>
        </w:rPr>
        <w:t xml:space="preserve">vertrouwensrelatie </w:t>
      </w:r>
      <w:r w:rsidRPr="006E78FD">
        <w:rPr>
          <w:lang w:val="nl-BE"/>
        </w:rPr>
        <w:t>tussen zorgverlener en patiënt</w:t>
      </w:r>
      <w:r w:rsidR="00CE5557" w:rsidRPr="006E78FD">
        <w:rPr>
          <w:lang w:val="nl-BE"/>
        </w:rPr>
        <w:t>.</w:t>
      </w:r>
    </w:p>
    <w:p w14:paraId="10C66B87" w14:textId="7FCEF2E6" w:rsidR="003D59D1" w:rsidRPr="006E78FD" w:rsidRDefault="003D59D1" w:rsidP="00BA42FF">
      <w:pPr>
        <w:pStyle w:val="Corpsdetexte"/>
        <w:numPr>
          <w:ilvl w:val="0"/>
          <w:numId w:val="37"/>
        </w:numPr>
        <w:jc w:val="both"/>
        <w:rPr>
          <w:lang w:val="nl-BE"/>
        </w:rPr>
      </w:pPr>
      <w:r w:rsidRPr="006E78FD">
        <w:rPr>
          <w:lang w:val="nl-BE"/>
        </w:rPr>
        <w:t xml:space="preserve">Het recht om </w:t>
      </w:r>
      <w:r w:rsidRPr="006E78FD">
        <w:rPr>
          <w:b/>
          <w:bCs/>
          <w:lang w:val="nl-BE"/>
        </w:rPr>
        <w:t xml:space="preserve">zich te verzetten tegen de verwerking van persoonsgegevens en geautomatiseerde beslissingen </w:t>
      </w:r>
      <w:r w:rsidR="008A36DC" w:rsidRPr="006E78FD">
        <w:rPr>
          <w:lang w:val="nl-BE"/>
        </w:rPr>
        <w:t xml:space="preserve">wordt beperkt door de inwerkingtreding van de Europese ruimte voor medische gegevens: de toestemming </w:t>
      </w:r>
      <w:r w:rsidR="004B7932" w:rsidRPr="006E78FD">
        <w:rPr>
          <w:lang w:val="nl-BE"/>
        </w:rPr>
        <w:t xml:space="preserve">van de patiënt </w:t>
      </w:r>
      <w:r w:rsidR="008A36DC" w:rsidRPr="006E78FD">
        <w:rPr>
          <w:lang w:val="nl-BE"/>
        </w:rPr>
        <w:t xml:space="preserve">wordt standaard verkregen en </w:t>
      </w:r>
      <w:r w:rsidR="00CE5557" w:rsidRPr="006E78FD">
        <w:rPr>
          <w:lang w:val="nl-BE"/>
        </w:rPr>
        <w:t xml:space="preserve">de mogelijkheid om zich hiertegen te verzetten </w:t>
      </w:r>
      <w:r w:rsidR="008A36DC" w:rsidRPr="006E78FD">
        <w:rPr>
          <w:lang w:val="nl-BE"/>
        </w:rPr>
        <w:t>is volledig voor rekening van het individu</w:t>
      </w:r>
      <w:r w:rsidR="00BA42FF" w:rsidRPr="006E78FD">
        <w:rPr>
          <w:lang w:val="nl-BE"/>
        </w:rPr>
        <w:t xml:space="preserve">. Tegelijkertijd gaat het recht </w:t>
      </w:r>
      <w:r w:rsidR="008A36DC" w:rsidRPr="006E78FD">
        <w:rPr>
          <w:lang w:val="nl-BE"/>
        </w:rPr>
        <w:t xml:space="preserve">op toegang </w:t>
      </w:r>
      <w:r w:rsidR="00BA42FF" w:rsidRPr="006E78FD">
        <w:rPr>
          <w:lang w:val="nl-BE"/>
        </w:rPr>
        <w:t xml:space="preserve">tot medische gegevens van Europese burgers niet gepaard met enige </w:t>
      </w:r>
      <w:r w:rsidR="00CE5557" w:rsidRPr="006E78FD">
        <w:rPr>
          <w:lang w:val="nl-BE"/>
        </w:rPr>
        <w:t>tegenprestatie.</w:t>
      </w:r>
    </w:p>
    <w:p w14:paraId="5E84A46B" w14:textId="47220C68" w:rsidR="00C40E92" w:rsidRPr="006E78FD" w:rsidRDefault="00BA42FF" w:rsidP="00BA42FF">
      <w:pPr>
        <w:pStyle w:val="Corpsdetexte"/>
        <w:numPr>
          <w:ilvl w:val="0"/>
          <w:numId w:val="37"/>
        </w:numPr>
        <w:jc w:val="both"/>
        <w:rPr>
          <w:lang w:val="nl-BE"/>
        </w:rPr>
      </w:pPr>
      <w:r w:rsidRPr="006E78FD">
        <w:rPr>
          <w:lang w:val="nl-BE"/>
        </w:rPr>
        <w:t xml:space="preserve">De AI-Act voorziet </w:t>
      </w:r>
      <w:r w:rsidRPr="006E78FD">
        <w:rPr>
          <w:b/>
          <w:bCs/>
          <w:lang w:val="nl-BE"/>
        </w:rPr>
        <w:t xml:space="preserve">niet in een klachten- of beroepsprocedure </w:t>
      </w:r>
      <w:r w:rsidRPr="006E78FD">
        <w:rPr>
          <w:lang w:val="nl-BE"/>
        </w:rPr>
        <w:t xml:space="preserve">voor personen die menen dat </w:t>
      </w:r>
      <w:r w:rsidRPr="006E78FD">
        <w:rPr>
          <w:b/>
          <w:bCs/>
          <w:lang w:val="nl-BE"/>
        </w:rPr>
        <w:t>hun grondrechten zijn geschonden</w:t>
      </w:r>
      <w:r w:rsidRPr="006E78FD">
        <w:rPr>
          <w:lang w:val="nl-BE"/>
        </w:rPr>
        <w:t xml:space="preserve">. </w:t>
      </w:r>
      <w:r w:rsidR="00F9798A" w:rsidRPr="006E78FD">
        <w:rPr>
          <w:lang w:val="nl-BE"/>
        </w:rPr>
        <w:t xml:space="preserve">Klachten en beroepen moeten worden ingediend op basis van andere regelgeving, </w:t>
      </w:r>
      <w:r w:rsidR="00CE5557" w:rsidRPr="006E78FD">
        <w:rPr>
          <w:lang w:val="nl-BE"/>
        </w:rPr>
        <w:t>voornamelijk</w:t>
      </w:r>
      <w:r w:rsidR="00F9798A" w:rsidRPr="006E78FD">
        <w:rPr>
          <w:lang w:val="nl-BE"/>
        </w:rPr>
        <w:t xml:space="preserve"> de AVG en </w:t>
      </w:r>
      <w:proofErr w:type="spellStart"/>
      <w:r w:rsidR="00F9798A" w:rsidRPr="006E78FD">
        <w:rPr>
          <w:lang w:val="nl-BE"/>
        </w:rPr>
        <w:t>antidiscriminatiewetgeving</w:t>
      </w:r>
      <w:proofErr w:type="spellEnd"/>
      <w:r w:rsidR="00F9798A" w:rsidRPr="006E78FD">
        <w:rPr>
          <w:lang w:val="nl-BE"/>
        </w:rPr>
        <w:t xml:space="preserve">. </w:t>
      </w:r>
      <w:r w:rsidR="00CE5557" w:rsidRPr="006E78FD">
        <w:rPr>
          <w:lang w:val="nl-BE"/>
        </w:rPr>
        <w:t xml:space="preserve">In Europa </w:t>
      </w:r>
      <w:r w:rsidR="00F9798A" w:rsidRPr="006E78FD">
        <w:rPr>
          <w:b/>
          <w:bCs/>
          <w:lang w:val="nl-BE"/>
        </w:rPr>
        <w:t xml:space="preserve">wordt de AVG in </w:t>
      </w:r>
      <w:r w:rsidR="00AD58C9" w:rsidRPr="006E78FD">
        <w:rPr>
          <w:b/>
          <w:bCs/>
          <w:lang w:val="nl-BE"/>
        </w:rPr>
        <w:t>twijfel</w:t>
      </w:r>
      <w:r w:rsidR="00F9798A" w:rsidRPr="006E78FD">
        <w:rPr>
          <w:b/>
          <w:bCs/>
          <w:lang w:val="nl-BE"/>
        </w:rPr>
        <w:t xml:space="preserve"> getrokken </w:t>
      </w:r>
      <w:r w:rsidR="00F9798A" w:rsidRPr="006E78FD">
        <w:rPr>
          <w:lang w:val="nl-BE"/>
        </w:rPr>
        <w:t xml:space="preserve">en </w:t>
      </w:r>
      <w:r w:rsidR="00CE5557" w:rsidRPr="006E78FD">
        <w:rPr>
          <w:lang w:val="nl-BE"/>
        </w:rPr>
        <w:t xml:space="preserve">over het algemeen </w:t>
      </w:r>
      <w:r w:rsidR="00F9798A" w:rsidRPr="006E78FD">
        <w:rPr>
          <w:b/>
          <w:bCs/>
          <w:lang w:val="nl-BE"/>
        </w:rPr>
        <w:t xml:space="preserve">maakt de complexiteit van algoritmen discriminatie moeilijk op te sporen. </w:t>
      </w:r>
      <w:r w:rsidR="008410D0" w:rsidRPr="006E78FD">
        <w:rPr>
          <w:b/>
          <w:bCs/>
          <w:lang w:val="nl-BE"/>
        </w:rPr>
        <w:t xml:space="preserve">Het transnationale aspect </w:t>
      </w:r>
      <w:r w:rsidR="008410D0" w:rsidRPr="006E78FD">
        <w:rPr>
          <w:lang w:val="nl-BE"/>
        </w:rPr>
        <w:t xml:space="preserve">van AI maakt deze reeds moeizame beroepsprocedures er niet eenvoudiger op: hoe dient men een klacht in tegen een AI-systeem dat in </w:t>
      </w:r>
      <w:proofErr w:type="spellStart"/>
      <w:r w:rsidR="008410D0" w:rsidRPr="006E78FD">
        <w:rPr>
          <w:i/>
          <w:iCs/>
          <w:lang w:val="nl-BE"/>
        </w:rPr>
        <w:t>Silicon</w:t>
      </w:r>
      <w:proofErr w:type="spellEnd"/>
      <w:r w:rsidR="008410D0" w:rsidRPr="006E78FD">
        <w:rPr>
          <w:i/>
          <w:iCs/>
          <w:lang w:val="nl-BE"/>
        </w:rPr>
        <w:t xml:space="preserve"> Valley</w:t>
      </w:r>
      <w:r w:rsidR="008410D0" w:rsidRPr="006E78FD">
        <w:rPr>
          <w:lang w:val="nl-BE"/>
        </w:rPr>
        <w:t xml:space="preserve"> is ontworpen?</w:t>
      </w:r>
    </w:p>
    <w:p w14:paraId="62D1C063" w14:textId="28D78AD9" w:rsidR="00BA42FF" w:rsidRPr="006E78FD" w:rsidRDefault="00C40E92" w:rsidP="00BA42FF">
      <w:pPr>
        <w:pStyle w:val="Corpsdetexte"/>
        <w:numPr>
          <w:ilvl w:val="0"/>
          <w:numId w:val="37"/>
        </w:numPr>
        <w:jc w:val="both"/>
        <w:rPr>
          <w:lang w:val="nl-BE"/>
        </w:rPr>
      </w:pPr>
      <w:r w:rsidRPr="006E78FD">
        <w:rPr>
          <w:lang w:val="nl-BE"/>
        </w:rPr>
        <w:t xml:space="preserve">Nationale instanties die de fundamentele mensenrechten beschermen, hebben in het kader van de AI-wet een </w:t>
      </w:r>
      <w:r w:rsidRPr="006E78FD">
        <w:rPr>
          <w:b/>
          <w:bCs/>
          <w:lang w:val="nl-BE"/>
        </w:rPr>
        <w:t xml:space="preserve">louter adviserende rol </w:t>
      </w:r>
      <w:r w:rsidRPr="006E78FD">
        <w:rPr>
          <w:lang w:val="nl-BE"/>
        </w:rPr>
        <w:t xml:space="preserve">en </w:t>
      </w:r>
      <w:r w:rsidRPr="006E78FD">
        <w:rPr>
          <w:b/>
          <w:bCs/>
          <w:lang w:val="nl-BE"/>
        </w:rPr>
        <w:t>kunnen niet namens individuen optreden</w:t>
      </w:r>
      <w:r w:rsidRPr="006E78FD">
        <w:rPr>
          <w:lang w:val="nl-BE"/>
        </w:rPr>
        <w:t xml:space="preserve">. </w:t>
      </w:r>
    </w:p>
    <w:p w14:paraId="0ED333BD" w14:textId="3985B55F" w:rsidR="00BA42FF" w:rsidRPr="006E78FD" w:rsidRDefault="00BA42FF" w:rsidP="00BA42FF">
      <w:pPr>
        <w:pStyle w:val="Corpsdetexte"/>
        <w:numPr>
          <w:ilvl w:val="0"/>
          <w:numId w:val="36"/>
        </w:numPr>
        <w:jc w:val="both"/>
        <w:rPr>
          <w:lang w:val="nl-BE"/>
        </w:rPr>
      </w:pPr>
      <w:r w:rsidRPr="006E78FD">
        <w:rPr>
          <w:lang w:val="nl-BE"/>
        </w:rPr>
        <w:t xml:space="preserve">Het </w:t>
      </w:r>
      <w:r w:rsidRPr="006E78FD">
        <w:rPr>
          <w:b/>
          <w:bCs/>
          <w:lang w:val="nl-BE"/>
        </w:rPr>
        <w:t xml:space="preserve">rendement op investeringen </w:t>
      </w:r>
      <w:r w:rsidRPr="006E78FD">
        <w:rPr>
          <w:lang w:val="nl-BE"/>
        </w:rPr>
        <w:t xml:space="preserve">in AI </w:t>
      </w:r>
      <w:r w:rsidRPr="006E78FD">
        <w:rPr>
          <w:b/>
          <w:bCs/>
          <w:lang w:val="nl-BE"/>
        </w:rPr>
        <w:t>komt volledig ten goede aan de ontwerpers van AI-systemen</w:t>
      </w:r>
      <w:r w:rsidRPr="006E78FD">
        <w:rPr>
          <w:lang w:val="nl-BE"/>
        </w:rPr>
        <w:t xml:space="preserve">, terwijl de Belgische patiënt slechts voor één digitale medische toepassing een terugbetaling ontvangt en de Belgische staat steeds meer moeite heeft om de gezondheidszorg te financieren. </w:t>
      </w:r>
    </w:p>
    <w:p w14:paraId="16001F5A" w14:textId="6F4D20FC" w:rsidR="002558F6" w:rsidRPr="006E78FD" w:rsidRDefault="00F9798A">
      <w:pPr>
        <w:pStyle w:val="Corpsdetexte"/>
        <w:jc w:val="both"/>
        <w:rPr>
          <w:lang w:val="nl-BE"/>
        </w:rPr>
      </w:pPr>
      <w:r w:rsidRPr="006E78FD">
        <w:rPr>
          <w:b/>
          <w:bCs/>
          <w:lang w:val="nl-BE"/>
        </w:rPr>
        <w:t xml:space="preserve">AI en </w:t>
      </w:r>
      <w:r w:rsidR="004B7932" w:rsidRPr="006E78FD">
        <w:rPr>
          <w:b/>
          <w:bCs/>
          <w:lang w:val="nl-BE"/>
        </w:rPr>
        <w:t xml:space="preserve">algoritmen </w:t>
      </w:r>
      <w:r w:rsidRPr="006E78FD">
        <w:rPr>
          <w:b/>
          <w:bCs/>
          <w:lang w:val="nl-BE"/>
        </w:rPr>
        <w:t xml:space="preserve">leiden </w:t>
      </w:r>
      <w:r w:rsidR="009D7F15" w:rsidRPr="006E78FD">
        <w:rPr>
          <w:b/>
          <w:bCs/>
          <w:lang w:val="nl-BE"/>
        </w:rPr>
        <w:t xml:space="preserve">dus </w:t>
      </w:r>
      <w:r w:rsidRPr="006E78FD">
        <w:rPr>
          <w:b/>
          <w:bCs/>
          <w:lang w:val="nl-BE"/>
        </w:rPr>
        <w:t>niet alleen tot een asymmetrie in macht en kennis, ten nadele van het individu, maar ook tot een asymmetrie in de uitoefening van rechten en plichten</w:t>
      </w:r>
      <w:r w:rsidRPr="006E78FD">
        <w:rPr>
          <w:lang w:val="nl-BE"/>
        </w:rPr>
        <w:t>.</w:t>
      </w:r>
    </w:p>
    <w:p w14:paraId="21C26863" w14:textId="3E9F8C96" w:rsidR="00BF19FA" w:rsidRPr="006E78FD" w:rsidRDefault="00BF19FA">
      <w:pPr>
        <w:pStyle w:val="Corpsdetexte"/>
        <w:jc w:val="both"/>
        <w:rPr>
          <w:lang w:val="nl-BE"/>
        </w:rPr>
      </w:pPr>
      <w:r w:rsidRPr="006E78FD">
        <w:rPr>
          <w:lang w:val="nl-BE"/>
        </w:rPr>
        <w:t xml:space="preserve">Het lijkt alsof individuele rechten moeten wijken en aan beperkingen moeten worden onderworpen ten gunste van collectieve belangen – innovatie, verbetering van de gezondheidszorg, volksgezondheid – die als superieur worden voorgesteld. </w:t>
      </w:r>
      <w:r w:rsidR="00D86188" w:rsidRPr="006E78FD">
        <w:rPr>
          <w:lang w:val="nl-BE"/>
        </w:rPr>
        <w:t xml:space="preserve">Daar komt nog </w:t>
      </w:r>
      <w:r w:rsidRPr="006E78FD">
        <w:rPr>
          <w:lang w:val="nl-BE"/>
        </w:rPr>
        <w:t xml:space="preserve">bij dat </w:t>
      </w:r>
      <w:r w:rsidRPr="006E78FD">
        <w:rPr>
          <w:b/>
          <w:bCs/>
          <w:lang w:val="nl-BE"/>
        </w:rPr>
        <w:t xml:space="preserve">de "collectivisering" van het algemeen belang ook leidt tot een verzwakking van de rechten. </w:t>
      </w:r>
      <w:r w:rsidR="00C63FD4" w:rsidRPr="006E78FD">
        <w:rPr>
          <w:lang w:val="nl-BE"/>
        </w:rPr>
        <w:t xml:space="preserve">Zoals het Ad Hoc Comité voor Kunstmatige Intelligentie van de Raad van Europa </w:t>
      </w:r>
      <w:r w:rsidR="00645320" w:rsidRPr="006E78FD">
        <w:rPr>
          <w:lang w:val="nl-BE"/>
        </w:rPr>
        <w:t>(</w:t>
      </w:r>
      <w:hyperlink r:id="rId83" w:history="1">
        <w:r w:rsidR="00645320" w:rsidRPr="006E78FD">
          <w:rPr>
            <w:rStyle w:val="Lienhypertexte"/>
            <w:lang w:val="nl-BE"/>
          </w:rPr>
          <w:t>CAHAI)</w:t>
        </w:r>
      </w:hyperlink>
      <w:r w:rsidR="00C63FD4" w:rsidRPr="006E78FD">
        <w:rPr>
          <w:lang w:val="nl-BE"/>
        </w:rPr>
        <w:t xml:space="preserve"> opmerkte</w:t>
      </w:r>
      <w:r w:rsidR="00645320" w:rsidRPr="006E78FD">
        <w:rPr>
          <w:lang w:val="nl-BE"/>
        </w:rPr>
        <w:t xml:space="preserve">: </w:t>
      </w:r>
      <w:r w:rsidR="00C63FD4" w:rsidRPr="006E78FD">
        <w:rPr>
          <w:b/>
          <w:bCs/>
          <w:lang w:val="nl-BE"/>
        </w:rPr>
        <w:t>"Ons regelgevingsarsenaal is weliswaar goed gewapend tegen de risico's die we als individueel hebben aangemerkt, maar veel minder tegen collectieve risico's</w:t>
      </w:r>
      <w:r w:rsidR="00C63FD4" w:rsidRPr="009B0087">
        <w:rPr>
          <w:rStyle w:val="Appelnotedebasdep"/>
        </w:rPr>
        <w:footnoteReference w:id="6"/>
      </w:r>
      <w:r w:rsidR="00C63FD4" w:rsidRPr="006E78FD">
        <w:rPr>
          <w:b/>
          <w:bCs/>
          <w:lang w:val="nl-BE"/>
        </w:rPr>
        <w:t xml:space="preserve"> ". </w:t>
      </w:r>
      <w:r w:rsidR="008A2FAF" w:rsidRPr="006E78FD">
        <w:rPr>
          <w:lang w:val="nl-BE"/>
        </w:rPr>
        <w:lastRenderedPageBreak/>
        <w:t>Kunstmatige intelligentie brengt echter niet alleen risico's met zich mee voor individuen, hun rechten en vrijheden, maar ook voor groepen individuen: "</w:t>
      </w:r>
      <w:r w:rsidR="008A2FAF" w:rsidRPr="006E78FD">
        <w:rPr>
          <w:b/>
          <w:bCs/>
          <w:lang w:val="nl-BE"/>
        </w:rPr>
        <w:t xml:space="preserve">de discriminatie die kunstmatige-intelligentietechnieken kunnen veroorzaken, heeft niet alleen gevolgen voor individuen, </w:t>
      </w:r>
      <w:r w:rsidR="008A2FAF" w:rsidRPr="006E78FD">
        <w:rPr>
          <w:lang w:val="nl-BE"/>
        </w:rPr>
        <w:t>maar ook</w:t>
      </w:r>
      <w:r w:rsidR="008A2FAF" w:rsidRPr="006E78FD">
        <w:rPr>
          <w:b/>
          <w:bCs/>
          <w:lang w:val="nl-BE"/>
        </w:rPr>
        <w:t xml:space="preserve"> voor groepen individuen </w:t>
      </w:r>
      <w:r w:rsidR="008A2FAF" w:rsidRPr="006E78FD">
        <w:rPr>
          <w:lang w:val="nl-BE"/>
        </w:rPr>
        <w:t>die zijn verenigd op basis van geslacht, ras, maar ook op basis van genetische gegevens die het mogelijk maken om toekomstige ziekten te voorspellen [...]</w:t>
      </w:r>
      <w:r w:rsidR="009B0087">
        <w:rPr>
          <w:rStyle w:val="Appelnotedebasdep"/>
        </w:rPr>
        <w:footnoteReference w:id="7"/>
      </w:r>
      <w:r w:rsidR="008A2FAF" w:rsidRPr="006E78FD">
        <w:rPr>
          <w:lang w:val="nl-BE"/>
        </w:rPr>
        <w:t xml:space="preserve"> ". Maar wat is "collectieve discriminatie"? Wanneer is er sprake van "collectieve discriminatie": wanneer 20% van de personen in de betreffende groep wordt gediscrimineerd?</w:t>
      </w:r>
      <w:r w:rsidR="009B0087" w:rsidRPr="006E78FD">
        <w:rPr>
          <w:lang w:val="nl-BE"/>
        </w:rPr>
        <w:t xml:space="preserve"> 50%? 80%? 100%? </w:t>
      </w:r>
      <w:r w:rsidR="00645320" w:rsidRPr="006E78FD">
        <w:rPr>
          <w:lang w:val="nl-BE"/>
        </w:rPr>
        <w:t xml:space="preserve">Deze begrippen en kwesties zijn niet in de wetgeving vastgelegd. </w:t>
      </w:r>
      <w:r w:rsidR="009B0087" w:rsidRPr="006E78FD">
        <w:rPr>
          <w:b/>
          <w:bCs/>
          <w:lang w:val="nl-BE"/>
        </w:rPr>
        <w:t xml:space="preserve">Het verzwakken van individuele rechten in naam van een collectivisering van belangen en kwesties betekent dat de burger </w:t>
      </w:r>
      <w:r w:rsidR="00645320" w:rsidRPr="006E78FD">
        <w:rPr>
          <w:b/>
          <w:bCs/>
          <w:lang w:val="nl-BE"/>
        </w:rPr>
        <w:t xml:space="preserve">dubbel </w:t>
      </w:r>
      <w:r w:rsidR="009B0087" w:rsidRPr="006E78FD">
        <w:rPr>
          <w:b/>
          <w:bCs/>
          <w:lang w:val="nl-BE"/>
        </w:rPr>
        <w:t>zo kwetsbaar wordt voor risico's</w:t>
      </w:r>
      <w:r w:rsidR="004B22D8" w:rsidRPr="006E78FD">
        <w:rPr>
          <w:b/>
          <w:bCs/>
          <w:lang w:val="nl-BE"/>
        </w:rPr>
        <w:t xml:space="preserve">, </w:t>
      </w:r>
      <w:r w:rsidR="009B0087" w:rsidRPr="006E78FD">
        <w:rPr>
          <w:b/>
          <w:bCs/>
          <w:lang w:val="nl-BE"/>
        </w:rPr>
        <w:t>of deze nu individueel of collectief zijn.</w:t>
      </w:r>
    </w:p>
    <w:p w14:paraId="7C21FE0D" w14:textId="77777777" w:rsidR="00A505F5" w:rsidRPr="006E78FD" w:rsidRDefault="00A505F5">
      <w:pPr>
        <w:pStyle w:val="Corpsdetexte"/>
        <w:jc w:val="both"/>
        <w:rPr>
          <w:lang w:val="nl-BE"/>
        </w:rPr>
      </w:pPr>
    </w:p>
    <w:p w14:paraId="61C980BE" w14:textId="77777777" w:rsidR="005200E2" w:rsidRPr="006E78FD" w:rsidRDefault="005200E2">
      <w:pPr>
        <w:pStyle w:val="Corpsdetexte"/>
        <w:jc w:val="both"/>
        <w:rPr>
          <w:lang w:val="nl-BE"/>
        </w:rPr>
      </w:pPr>
    </w:p>
    <w:p w14:paraId="381EFC30" w14:textId="0C942C52" w:rsidR="0064795E" w:rsidRPr="006E78FD" w:rsidRDefault="0064795E" w:rsidP="0064795E">
      <w:pPr>
        <w:pStyle w:val="Corpsdetexte"/>
        <w:ind w:left="851"/>
        <w:jc w:val="both"/>
        <w:rPr>
          <w:rFonts w:asciiTheme="minorHAnsi" w:hAnsiTheme="minorHAnsi" w:cstheme="minorHAnsi"/>
          <w:b/>
          <w:bCs/>
          <w:u w:val="single"/>
          <w:lang w:val="nl-BE"/>
        </w:rPr>
      </w:pPr>
      <w:r w:rsidRPr="006E78FD">
        <w:rPr>
          <w:rFonts w:asciiTheme="minorHAnsi" w:hAnsiTheme="minorHAnsi" w:cstheme="minorHAnsi"/>
          <w:b/>
          <w:bCs/>
          <w:u w:val="single"/>
          <w:lang w:val="nl-BE"/>
        </w:rPr>
        <w:t>Aanbevelingen</w:t>
      </w:r>
    </w:p>
    <w:p w14:paraId="434D85F3" w14:textId="77777777" w:rsidR="00543B2D" w:rsidRPr="006E78FD" w:rsidRDefault="00543B2D" w:rsidP="0064795E">
      <w:pPr>
        <w:pStyle w:val="Corpsdetexte"/>
        <w:ind w:left="851"/>
        <w:jc w:val="both"/>
        <w:rPr>
          <w:rFonts w:asciiTheme="minorHAnsi" w:hAnsiTheme="minorHAnsi" w:cstheme="minorHAnsi"/>
          <w:b/>
          <w:bCs/>
          <w:u w:val="single"/>
          <w:lang w:val="nl-BE"/>
        </w:rPr>
      </w:pPr>
    </w:p>
    <w:p w14:paraId="2B6A3270" w14:textId="1231F616" w:rsidR="00543B2D" w:rsidRPr="006E78FD" w:rsidRDefault="00543B2D" w:rsidP="00543B2D">
      <w:pPr>
        <w:pStyle w:val="Titre2"/>
        <w:spacing w:before="37"/>
        <w:ind w:left="849" w:firstLine="0"/>
        <w:rPr>
          <w:lang w:val="nl-BE"/>
        </w:rPr>
      </w:pPr>
      <w:r w:rsidRPr="006E78FD">
        <w:rPr>
          <w:u w:val="single"/>
          <w:lang w:val="nl-BE"/>
        </w:rPr>
        <w:t xml:space="preserve">Om deze doelstellingen te bereiken, verzoekt de </w:t>
      </w:r>
      <w:r w:rsidR="002B4ED3">
        <w:rPr>
          <w:u w:val="single"/>
          <w:lang w:val="nl-BE"/>
        </w:rPr>
        <w:t>NHRPH</w:t>
      </w:r>
      <w:r w:rsidRPr="006E78FD">
        <w:rPr>
          <w:u w:val="single"/>
          <w:lang w:val="nl-BE"/>
        </w:rPr>
        <w:t xml:space="preserve"> om</w:t>
      </w:r>
      <w:r w:rsidRPr="006E78FD">
        <w:rPr>
          <w:spacing w:val="-10"/>
          <w:lang w:val="nl-BE"/>
        </w:rPr>
        <w:t>:</w:t>
      </w:r>
    </w:p>
    <w:p w14:paraId="013FC88D" w14:textId="77777777" w:rsidR="00A005B7" w:rsidRPr="006E78FD" w:rsidRDefault="00A005B7" w:rsidP="00A005B7">
      <w:pPr>
        <w:pStyle w:val="Corpsdetexte"/>
        <w:jc w:val="both"/>
        <w:rPr>
          <w:rFonts w:asciiTheme="minorHAnsi" w:hAnsiTheme="minorHAnsi" w:cstheme="minorHAnsi"/>
          <w:b/>
          <w:bCs/>
          <w:u w:val="single"/>
          <w:lang w:val="nl-BE"/>
        </w:rPr>
      </w:pPr>
    </w:p>
    <w:p w14:paraId="0E1FCDE1" w14:textId="6D4A2A2C" w:rsidR="00543D1C" w:rsidRPr="006E78FD" w:rsidRDefault="00543D1C" w:rsidP="00A005B7">
      <w:pPr>
        <w:pStyle w:val="Corpsdetexte"/>
        <w:jc w:val="both"/>
        <w:rPr>
          <w:rFonts w:asciiTheme="minorHAnsi" w:hAnsiTheme="minorHAnsi" w:cstheme="minorHAnsi"/>
          <w:lang w:val="nl-BE"/>
        </w:rPr>
      </w:pPr>
      <w:r w:rsidRPr="002F0C17">
        <w:rPr>
          <w:rFonts w:asciiTheme="minorHAnsi" w:hAnsiTheme="minorHAnsi" w:cstheme="minorHAnsi"/>
          <w:highlight w:val="green"/>
          <w:lang w:val="nl-BE"/>
        </w:rPr>
        <w:t xml:space="preserve">"In het algemeen", op te </w:t>
      </w:r>
      <w:r w:rsidR="00A26972" w:rsidRPr="002F0C17">
        <w:rPr>
          <w:rFonts w:asciiTheme="minorHAnsi" w:hAnsiTheme="minorHAnsi" w:cstheme="minorHAnsi"/>
          <w:highlight w:val="green"/>
          <w:lang w:val="nl-BE"/>
        </w:rPr>
        <w:t xml:space="preserve">stellen en </w:t>
      </w:r>
      <w:r w:rsidRPr="002F0C17">
        <w:rPr>
          <w:rFonts w:asciiTheme="minorHAnsi" w:hAnsiTheme="minorHAnsi" w:cstheme="minorHAnsi"/>
          <w:highlight w:val="green"/>
          <w:lang w:val="nl-BE"/>
        </w:rPr>
        <w:t>te formuleren</w:t>
      </w:r>
    </w:p>
    <w:p w14:paraId="4117C0DE" w14:textId="77777777" w:rsidR="00A005B7" w:rsidRPr="006E78FD" w:rsidRDefault="00A005B7" w:rsidP="00A005B7">
      <w:pPr>
        <w:pStyle w:val="Corpsdetexte"/>
        <w:jc w:val="both"/>
        <w:rPr>
          <w:rFonts w:asciiTheme="minorHAnsi" w:hAnsiTheme="minorHAnsi" w:cstheme="minorHAnsi"/>
          <w:b/>
          <w:bCs/>
          <w:u w:val="single"/>
          <w:lang w:val="nl-BE"/>
        </w:rPr>
      </w:pPr>
    </w:p>
    <w:p w14:paraId="027BCD74" w14:textId="59677546" w:rsidR="0064795E" w:rsidRPr="006E78FD" w:rsidRDefault="004B7932">
      <w:pPr>
        <w:pStyle w:val="Corpsdetexte"/>
        <w:jc w:val="both"/>
        <w:rPr>
          <w:lang w:val="nl-BE"/>
        </w:rPr>
      </w:pPr>
      <w:r w:rsidRPr="006E78FD">
        <w:rPr>
          <w:b/>
          <w:bCs/>
          <w:i/>
          <w:iCs/>
          <w:lang w:val="nl-BE"/>
        </w:rPr>
        <w:t xml:space="preserve">Wat betreft het kader </w:t>
      </w:r>
      <w:r w:rsidR="00FF6799" w:rsidRPr="006E78FD">
        <w:rPr>
          <w:b/>
          <w:bCs/>
          <w:i/>
          <w:iCs/>
          <w:lang w:val="nl-BE"/>
        </w:rPr>
        <w:t>en de algemene verplichtingen</w:t>
      </w:r>
      <w:r w:rsidRPr="006E78FD">
        <w:rPr>
          <w:lang w:val="nl-BE"/>
        </w:rPr>
        <w:t>:</w:t>
      </w:r>
    </w:p>
    <w:p w14:paraId="63C9009E" w14:textId="77777777" w:rsidR="004B7932" w:rsidRPr="006E78FD" w:rsidRDefault="004B7932">
      <w:pPr>
        <w:pStyle w:val="Corpsdetexte"/>
        <w:jc w:val="both"/>
        <w:rPr>
          <w:lang w:val="nl-BE"/>
        </w:rPr>
      </w:pPr>
    </w:p>
    <w:p w14:paraId="4A1750C1" w14:textId="66711886" w:rsidR="004B7932" w:rsidRPr="006E78FD" w:rsidRDefault="004B7932" w:rsidP="000D5153">
      <w:pPr>
        <w:pStyle w:val="Corpsdetexte"/>
        <w:numPr>
          <w:ilvl w:val="0"/>
          <w:numId w:val="41"/>
        </w:numPr>
        <w:jc w:val="both"/>
        <w:rPr>
          <w:lang w:val="nl-BE"/>
        </w:rPr>
      </w:pPr>
      <w:r w:rsidRPr="006E78FD">
        <w:rPr>
          <w:lang w:val="nl-BE"/>
        </w:rPr>
        <w:t xml:space="preserve">Ratificatie </w:t>
      </w:r>
      <w:r w:rsidR="000D5153" w:rsidRPr="006E78FD">
        <w:rPr>
          <w:lang w:val="nl-BE"/>
        </w:rPr>
        <w:t xml:space="preserve">van het Verdrag van </w:t>
      </w:r>
      <w:r w:rsidRPr="006E78FD">
        <w:rPr>
          <w:lang w:val="nl-BE"/>
        </w:rPr>
        <w:t xml:space="preserve">de Raad van Europa </w:t>
      </w:r>
      <w:r w:rsidR="00A26972" w:rsidRPr="006E78FD">
        <w:rPr>
          <w:lang w:val="nl-BE"/>
        </w:rPr>
        <w:t>en implementatie van de beginselen ervan op nationaal niveau</w:t>
      </w:r>
    </w:p>
    <w:p w14:paraId="313693BC" w14:textId="325F95B9" w:rsidR="00A26972" w:rsidRPr="006E78FD" w:rsidRDefault="00A26972" w:rsidP="000D5153">
      <w:pPr>
        <w:pStyle w:val="Corpsdetexte"/>
        <w:numPr>
          <w:ilvl w:val="0"/>
          <w:numId w:val="41"/>
        </w:numPr>
        <w:jc w:val="both"/>
        <w:rPr>
          <w:lang w:val="nl-BE"/>
        </w:rPr>
      </w:pPr>
      <w:r w:rsidRPr="006E78FD">
        <w:rPr>
          <w:lang w:val="nl-BE"/>
        </w:rPr>
        <w:t xml:space="preserve">Toepassing van de aanbevelingen van de Raad van Ministers van de Raad van Europa aan de lidstaten over de gevolgen </w:t>
      </w:r>
      <w:r w:rsidR="00216B4A" w:rsidRPr="006E78FD">
        <w:rPr>
          <w:lang w:val="nl-BE"/>
        </w:rPr>
        <w:t>van algoritmische systemen voor de mensenrechten van 8 april 2020</w:t>
      </w:r>
    </w:p>
    <w:p w14:paraId="465AB12A" w14:textId="4DD63658" w:rsidR="00216B4A" w:rsidRPr="006E78FD" w:rsidRDefault="00216B4A" w:rsidP="000D5153">
      <w:pPr>
        <w:pStyle w:val="Corpsdetexte"/>
        <w:numPr>
          <w:ilvl w:val="0"/>
          <w:numId w:val="41"/>
        </w:numPr>
        <w:jc w:val="both"/>
        <w:rPr>
          <w:lang w:val="nl-BE"/>
        </w:rPr>
      </w:pPr>
      <w:r w:rsidRPr="006E78FD">
        <w:rPr>
          <w:lang w:val="nl-BE"/>
        </w:rPr>
        <w:t>Vervanging van de standaardtoestemming door het recht op uitdrukkelijke geïnformeerde toestemming in het kader van de Europese ruimte voor gezondheidsgegevens</w:t>
      </w:r>
    </w:p>
    <w:p w14:paraId="5EBD7998" w14:textId="20030E55" w:rsidR="00216B4A" w:rsidRPr="006E78FD" w:rsidRDefault="17140363" w:rsidP="000D5153">
      <w:pPr>
        <w:pStyle w:val="Corpsdetexte"/>
        <w:numPr>
          <w:ilvl w:val="0"/>
          <w:numId w:val="41"/>
        </w:numPr>
        <w:jc w:val="both"/>
        <w:rPr>
          <w:lang w:val="nl-BE"/>
        </w:rPr>
      </w:pPr>
      <w:r w:rsidRPr="006E78FD">
        <w:rPr>
          <w:lang w:val="nl-BE"/>
        </w:rPr>
        <w:t>Toepassing van de beginselen van de Verklaring van digitale rechten en met name het verbieden van alle AI-systemen die "vooringenomen zijn ten aanzien van de keuzes van personen"</w:t>
      </w:r>
    </w:p>
    <w:p w14:paraId="4B37242F" w14:textId="6D2CAE36" w:rsidR="138B439D" w:rsidRPr="006E78FD" w:rsidRDefault="138B439D" w:rsidP="521AB255">
      <w:pPr>
        <w:pStyle w:val="Corpsdetexte"/>
        <w:numPr>
          <w:ilvl w:val="0"/>
          <w:numId w:val="41"/>
        </w:numPr>
        <w:jc w:val="both"/>
        <w:rPr>
          <w:lang w:val="nl-BE"/>
        </w:rPr>
      </w:pPr>
      <w:r w:rsidRPr="006E78FD">
        <w:rPr>
          <w:lang w:val="nl-BE"/>
        </w:rPr>
        <w:t xml:space="preserve">Handvest van waarden en werkwijzen "AI en </w:t>
      </w:r>
      <w:r w:rsidR="003507C6" w:rsidRPr="006E78FD">
        <w:rPr>
          <w:lang w:val="nl-BE"/>
        </w:rPr>
        <w:t xml:space="preserve">personen met een </w:t>
      </w:r>
      <w:r w:rsidRPr="006E78FD">
        <w:rPr>
          <w:lang w:val="nl-BE"/>
        </w:rPr>
        <w:t>handicap</w:t>
      </w:r>
      <w:r w:rsidR="00C43996" w:rsidRPr="006E78FD">
        <w:rPr>
          <w:lang w:val="nl-BE"/>
        </w:rPr>
        <w:t>"</w:t>
      </w:r>
      <w:r w:rsidRPr="006E78FD">
        <w:rPr>
          <w:lang w:val="nl-BE"/>
        </w:rPr>
        <w:t xml:space="preserve"> op het niveau van beleidsmakers, economische actoren en centra voor </w:t>
      </w:r>
      <w:r w:rsidR="00C43996" w:rsidRPr="006E78FD">
        <w:rPr>
          <w:lang w:val="nl-BE"/>
        </w:rPr>
        <w:t xml:space="preserve">zorg </w:t>
      </w:r>
      <w:r w:rsidRPr="006E78FD">
        <w:rPr>
          <w:lang w:val="nl-BE"/>
        </w:rPr>
        <w:t xml:space="preserve">en begeleiding van </w:t>
      </w:r>
      <w:r w:rsidR="00C43996" w:rsidRPr="006E78FD">
        <w:rPr>
          <w:lang w:val="nl-BE"/>
        </w:rPr>
        <w:t xml:space="preserve">personen met een handicap </w:t>
      </w:r>
    </w:p>
    <w:p w14:paraId="57B5EE59" w14:textId="77777777" w:rsidR="004B7932" w:rsidRPr="006E78FD" w:rsidRDefault="004B7932" w:rsidP="000D5153">
      <w:pPr>
        <w:pStyle w:val="Corpsdetexte"/>
        <w:numPr>
          <w:ilvl w:val="0"/>
          <w:numId w:val="41"/>
        </w:numPr>
        <w:jc w:val="both"/>
        <w:rPr>
          <w:lang w:val="nl-BE"/>
        </w:rPr>
      </w:pPr>
      <w:r w:rsidRPr="006E78FD">
        <w:rPr>
          <w:lang w:val="nl-BE"/>
        </w:rPr>
        <w:t>Echte bescherming van de rechten van de burger en mogelijkheid tot beroep</w:t>
      </w:r>
    </w:p>
    <w:p w14:paraId="18083A54" w14:textId="77777777" w:rsidR="004B7932" w:rsidRPr="006E78FD" w:rsidRDefault="004B7932" w:rsidP="000D5153">
      <w:pPr>
        <w:pStyle w:val="Corpsdetexte"/>
        <w:numPr>
          <w:ilvl w:val="0"/>
          <w:numId w:val="41"/>
        </w:numPr>
        <w:jc w:val="both"/>
        <w:rPr>
          <w:lang w:val="nl-BE"/>
        </w:rPr>
      </w:pPr>
      <w:r w:rsidRPr="006E78FD">
        <w:rPr>
          <w:lang w:val="nl-BE"/>
        </w:rPr>
        <w:t>Definitie van "collectieve discriminatie" en invoering van instrumenten om deze te bestrijden</w:t>
      </w:r>
    </w:p>
    <w:p w14:paraId="6E3D5163" w14:textId="40CE39DA" w:rsidR="004B7932" w:rsidRPr="006E78FD" w:rsidRDefault="003507C6" w:rsidP="000D5153">
      <w:pPr>
        <w:pStyle w:val="Corpsdetexte"/>
        <w:numPr>
          <w:ilvl w:val="0"/>
          <w:numId w:val="41"/>
        </w:numPr>
        <w:jc w:val="both"/>
        <w:rPr>
          <w:lang w:val="nl-BE"/>
        </w:rPr>
      </w:pPr>
      <w:r w:rsidRPr="006E78FD">
        <w:rPr>
          <w:lang w:val="nl-BE"/>
        </w:rPr>
        <w:t xml:space="preserve">De </w:t>
      </w:r>
      <w:r w:rsidR="004B7932" w:rsidRPr="006E78FD">
        <w:rPr>
          <w:lang w:val="nl-BE"/>
        </w:rPr>
        <w:t xml:space="preserve">AVG versterken </w:t>
      </w:r>
      <w:r w:rsidR="00B821B5" w:rsidRPr="006E78FD">
        <w:rPr>
          <w:lang w:val="nl-BE"/>
        </w:rPr>
        <w:t>en ervoor zorgen dat deze wordt nageleefd</w:t>
      </w:r>
    </w:p>
    <w:p w14:paraId="00C66FA6" w14:textId="7688BC77" w:rsidR="004B7932" w:rsidRPr="006E78FD" w:rsidRDefault="00FF6799" w:rsidP="000D5153">
      <w:pPr>
        <w:pStyle w:val="Corpsdetexte"/>
        <w:numPr>
          <w:ilvl w:val="0"/>
          <w:numId w:val="41"/>
        </w:numPr>
        <w:jc w:val="both"/>
        <w:rPr>
          <w:lang w:val="nl-BE"/>
        </w:rPr>
      </w:pPr>
      <w:r w:rsidRPr="006E78FD">
        <w:rPr>
          <w:lang w:val="nl-BE"/>
        </w:rPr>
        <w:t xml:space="preserve">Verlenging </w:t>
      </w:r>
      <w:r w:rsidR="004B7932" w:rsidRPr="006E78FD">
        <w:rPr>
          <w:lang w:val="nl-BE"/>
        </w:rPr>
        <w:t>van</w:t>
      </w:r>
      <w:r w:rsidRPr="006E78FD">
        <w:rPr>
          <w:lang w:val="nl-BE"/>
        </w:rPr>
        <w:t xml:space="preserve"> de </w:t>
      </w:r>
      <w:r w:rsidR="004B7932" w:rsidRPr="006E78FD">
        <w:rPr>
          <w:lang w:val="nl-BE"/>
        </w:rPr>
        <w:t>bewaartermijn van traceergegevens // advies van het Europees Hof van Justitie</w:t>
      </w:r>
    </w:p>
    <w:p w14:paraId="79655C1B" w14:textId="104400BC" w:rsidR="004B7932" w:rsidRPr="006E78FD" w:rsidRDefault="004B7932" w:rsidP="000D5153">
      <w:pPr>
        <w:pStyle w:val="Corpsdetexte"/>
        <w:numPr>
          <w:ilvl w:val="0"/>
          <w:numId w:val="41"/>
        </w:numPr>
        <w:jc w:val="both"/>
        <w:rPr>
          <w:lang w:val="nl-BE"/>
        </w:rPr>
      </w:pPr>
      <w:r w:rsidRPr="006E78FD">
        <w:rPr>
          <w:lang w:val="nl-BE"/>
        </w:rPr>
        <w:t>Regulering van AI met matig risico door middel van bindende maatregelen</w:t>
      </w:r>
    </w:p>
    <w:p w14:paraId="5E9A5951" w14:textId="2B3B7400" w:rsidR="004B7932" w:rsidRPr="006E78FD" w:rsidRDefault="004B7932" w:rsidP="000D5153">
      <w:pPr>
        <w:pStyle w:val="Corpsdetexte"/>
        <w:numPr>
          <w:ilvl w:val="0"/>
          <w:numId w:val="41"/>
        </w:numPr>
        <w:jc w:val="both"/>
        <w:rPr>
          <w:lang w:val="nl-BE"/>
        </w:rPr>
      </w:pPr>
      <w:r w:rsidRPr="006E78FD">
        <w:rPr>
          <w:lang w:val="nl-BE"/>
        </w:rPr>
        <w:t>De wetgeving van de AI-Act aanvullen met specifieke beperkingen voor AI in de gezondheidszorg, met name voor de door de producent verstrekte documentatie (</w:t>
      </w:r>
      <w:r w:rsidR="00D70544" w:rsidRPr="006E78FD">
        <w:rPr>
          <w:lang w:val="nl-BE"/>
        </w:rPr>
        <w:t xml:space="preserve">verplichting om volledige informatie te verstrekken over de </w:t>
      </w:r>
      <w:r w:rsidRPr="006E78FD">
        <w:rPr>
          <w:lang w:val="nl-BE"/>
        </w:rPr>
        <w:t>ontwikkelings- en validatiemethodologie)</w:t>
      </w:r>
    </w:p>
    <w:p w14:paraId="4CC5B38B" w14:textId="77777777" w:rsidR="004B7932" w:rsidRDefault="004B7932" w:rsidP="000D5153">
      <w:pPr>
        <w:pStyle w:val="Corpsdetexte"/>
        <w:numPr>
          <w:ilvl w:val="0"/>
          <w:numId w:val="41"/>
        </w:numPr>
        <w:jc w:val="both"/>
      </w:pPr>
      <w:proofErr w:type="spellStart"/>
      <w:r>
        <w:t>Menselijk</w:t>
      </w:r>
      <w:proofErr w:type="spellEnd"/>
      <w:r>
        <w:t xml:space="preserve"> </w:t>
      </w:r>
      <w:proofErr w:type="spellStart"/>
      <w:r>
        <w:t>toezicht</w:t>
      </w:r>
      <w:proofErr w:type="spellEnd"/>
      <w:r>
        <w:t xml:space="preserve"> op AI-</w:t>
      </w:r>
      <w:proofErr w:type="spellStart"/>
      <w:r>
        <w:t>systemen</w:t>
      </w:r>
      <w:proofErr w:type="spellEnd"/>
    </w:p>
    <w:p w14:paraId="64C93BFE" w14:textId="77777777" w:rsidR="004B7932" w:rsidRDefault="004B7932" w:rsidP="000D5153">
      <w:pPr>
        <w:pStyle w:val="Corpsdetexte"/>
        <w:numPr>
          <w:ilvl w:val="0"/>
          <w:numId w:val="41"/>
        </w:numPr>
        <w:jc w:val="both"/>
      </w:pPr>
      <w:r>
        <w:t xml:space="preserve">Garantie </w:t>
      </w:r>
      <w:proofErr w:type="spellStart"/>
      <w:r>
        <w:t>voor</w:t>
      </w:r>
      <w:proofErr w:type="spellEnd"/>
      <w:r>
        <w:t xml:space="preserve"> </w:t>
      </w:r>
      <w:proofErr w:type="spellStart"/>
      <w:r>
        <w:t>anonimisering</w:t>
      </w:r>
      <w:proofErr w:type="spellEnd"/>
      <w:r>
        <w:t xml:space="preserve"> van </w:t>
      </w:r>
      <w:proofErr w:type="spellStart"/>
      <w:r>
        <w:t>gezondheidsgegevens</w:t>
      </w:r>
      <w:proofErr w:type="spellEnd"/>
    </w:p>
    <w:p w14:paraId="170F6E8B" w14:textId="77777777" w:rsidR="004B7932" w:rsidRPr="006E78FD" w:rsidRDefault="004B7932" w:rsidP="000D5153">
      <w:pPr>
        <w:pStyle w:val="Corpsdetexte"/>
        <w:numPr>
          <w:ilvl w:val="0"/>
          <w:numId w:val="41"/>
        </w:numPr>
        <w:jc w:val="both"/>
        <w:rPr>
          <w:lang w:val="nl-BE"/>
        </w:rPr>
      </w:pPr>
      <w:r w:rsidRPr="006E78FD">
        <w:rPr>
          <w:lang w:val="nl-BE"/>
        </w:rPr>
        <w:t>AI-Act: een goed product hebben is niet voldoende &amp;</w:t>
      </w:r>
      <w:proofErr w:type="spellStart"/>
      <w:r w:rsidRPr="006E78FD">
        <w:rPr>
          <w:lang w:val="nl-BE"/>
        </w:rPr>
        <w:t>gt</w:t>
      </w:r>
      <w:proofErr w:type="spellEnd"/>
      <w:r w:rsidRPr="006E78FD">
        <w:rPr>
          <w:lang w:val="nl-BE"/>
        </w:rPr>
        <w:t>;&amp;</w:t>
      </w:r>
      <w:proofErr w:type="spellStart"/>
      <w:r w:rsidRPr="006E78FD">
        <w:rPr>
          <w:lang w:val="nl-BE"/>
        </w:rPr>
        <w:t>gt</w:t>
      </w:r>
      <w:proofErr w:type="spellEnd"/>
      <w:r w:rsidRPr="006E78FD">
        <w:rPr>
          <w:lang w:val="nl-BE"/>
        </w:rPr>
        <w:t>; kosten indien nodig om maatschappelijke gevolgen te verhelpen!!!</w:t>
      </w:r>
    </w:p>
    <w:p w14:paraId="46109A38" w14:textId="77777777" w:rsidR="004B7932" w:rsidRPr="006E78FD" w:rsidRDefault="004B7932" w:rsidP="000D5153">
      <w:pPr>
        <w:pStyle w:val="Corpsdetexte"/>
        <w:numPr>
          <w:ilvl w:val="0"/>
          <w:numId w:val="41"/>
        </w:numPr>
        <w:jc w:val="both"/>
        <w:rPr>
          <w:lang w:val="nl-BE"/>
        </w:rPr>
      </w:pPr>
      <w:r w:rsidRPr="006E78FD">
        <w:rPr>
          <w:lang w:val="nl-BE"/>
        </w:rPr>
        <w:t>Verplichtingen in ruil voor toegangsrechten tot Europese medische gegevens</w:t>
      </w:r>
    </w:p>
    <w:p w14:paraId="7FEAA511" w14:textId="2408E33C" w:rsidR="004D5A44" w:rsidRPr="006E78FD" w:rsidRDefault="7456FF2A" w:rsidP="000D5153">
      <w:pPr>
        <w:pStyle w:val="Corpsdetexte"/>
        <w:numPr>
          <w:ilvl w:val="0"/>
          <w:numId w:val="41"/>
        </w:numPr>
        <w:jc w:val="both"/>
        <w:rPr>
          <w:lang w:val="nl-BE"/>
        </w:rPr>
      </w:pPr>
      <w:r w:rsidRPr="006E78FD">
        <w:rPr>
          <w:lang w:val="nl-BE"/>
        </w:rPr>
        <w:t xml:space="preserve">Het verbod op het commercialiseren van gezondheidsgegevens </w:t>
      </w:r>
      <w:r w:rsidR="003507C6" w:rsidRPr="006E78FD">
        <w:rPr>
          <w:lang w:val="nl-BE"/>
        </w:rPr>
        <w:t xml:space="preserve">beter reguleren </w:t>
      </w:r>
    </w:p>
    <w:p w14:paraId="718784C8" w14:textId="20E4DCB8" w:rsidR="009304EE" w:rsidRPr="006E78FD" w:rsidRDefault="009304EE" w:rsidP="000D5153">
      <w:pPr>
        <w:pStyle w:val="Corpsdetexte"/>
        <w:numPr>
          <w:ilvl w:val="0"/>
          <w:numId w:val="41"/>
        </w:numPr>
        <w:jc w:val="both"/>
        <w:rPr>
          <w:lang w:val="nl-BE"/>
        </w:rPr>
      </w:pPr>
      <w:r w:rsidRPr="006E78FD">
        <w:rPr>
          <w:lang w:val="nl-BE"/>
        </w:rPr>
        <w:t xml:space="preserve">Ontwikkeling van een digitaal recht om de ontwikkeling ervan te reguleren: met bescherming van de mensenrechten en de rechten van de patiënt </w:t>
      </w:r>
    </w:p>
    <w:p w14:paraId="64DE9B8F" w14:textId="18C4000D" w:rsidR="009304EE" w:rsidRPr="006E78FD" w:rsidRDefault="009304EE" w:rsidP="000D5153">
      <w:pPr>
        <w:pStyle w:val="Corpsdetexte"/>
        <w:numPr>
          <w:ilvl w:val="0"/>
          <w:numId w:val="41"/>
        </w:numPr>
        <w:jc w:val="both"/>
        <w:rPr>
          <w:lang w:val="nl-BE"/>
        </w:rPr>
      </w:pPr>
      <w:r w:rsidRPr="006E78FD">
        <w:rPr>
          <w:lang w:val="nl-BE"/>
        </w:rPr>
        <w:t>Een juridisch kader creëren voor systemen die ondersteuning bieden bij medische besluitvorming, aangezien deze systemen een zeer grote hoeveelheid gegevens verwerken</w:t>
      </w:r>
    </w:p>
    <w:p w14:paraId="465E311E" w14:textId="428E3098" w:rsidR="009304EE" w:rsidRPr="006E78FD" w:rsidRDefault="009304EE" w:rsidP="000D5153">
      <w:pPr>
        <w:pStyle w:val="Corpsdetexte"/>
        <w:numPr>
          <w:ilvl w:val="0"/>
          <w:numId w:val="41"/>
        </w:numPr>
        <w:jc w:val="both"/>
        <w:rPr>
          <w:lang w:val="nl-BE"/>
        </w:rPr>
      </w:pPr>
      <w:r w:rsidRPr="006E78FD">
        <w:rPr>
          <w:lang w:val="nl-BE"/>
        </w:rPr>
        <w:t xml:space="preserve">De evaluatie van de gevolgen van een instrument uitbreiden: niet alleen op het gebied van mensenrechten, maar ook op het gebied van de AVG/privacy, </w:t>
      </w:r>
      <w:proofErr w:type="spellStart"/>
      <w:r w:rsidRPr="006E78FD">
        <w:rPr>
          <w:lang w:val="nl-BE"/>
        </w:rPr>
        <w:t>patiëntenrechten</w:t>
      </w:r>
      <w:proofErr w:type="spellEnd"/>
      <w:r w:rsidRPr="006E78FD">
        <w:rPr>
          <w:lang w:val="nl-BE"/>
        </w:rPr>
        <w:t xml:space="preserve">, economische en milieueffecten </w:t>
      </w:r>
    </w:p>
    <w:p w14:paraId="574C7EA1" w14:textId="40CEB63D" w:rsidR="00FF6799" w:rsidRPr="006E78FD" w:rsidRDefault="00FF6799" w:rsidP="000D5153">
      <w:pPr>
        <w:pStyle w:val="Corpsdetexte"/>
        <w:numPr>
          <w:ilvl w:val="0"/>
          <w:numId w:val="41"/>
        </w:numPr>
        <w:jc w:val="both"/>
        <w:rPr>
          <w:lang w:val="nl-BE"/>
        </w:rPr>
      </w:pPr>
      <w:r w:rsidRPr="006E78FD">
        <w:rPr>
          <w:lang w:val="nl-BE"/>
        </w:rPr>
        <w:lastRenderedPageBreak/>
        <w:t xml:space="preserve">Individuele tracering van gegevens om in </w:t>
      </w:r>
      <w:proofErr w:type="spellStart"/>
      <w:r w:rsidRPr="006E78FD">
        <w:rPr>
          <w:lang w:val="nl-BE"/>
        </w:rPr>
        <w:t>realtime</w:t>
      </w:r>
      <w:proofErr w:type="spellEnd"/>
      <w:r w:rsidRPr="006E78FD">
        <w:rPr>
          <w:lang w:val="nl-BE"/>
        </w:rPr>
        <w:t xml:space="preserve"> te kunnen begrijpen welke persoonsgegevens worden gebruikt, waarvoor, om fouten te identificeren en eventueel misbruik aan te klagen</w:t>
      </w:r>
    </w:p>
    <w:p w14:paraId="4E227302" w14:textId="4655EE49" w:rsidR="00FF6799" w:rsidRPr="006E78FD" w:rsidRDefault="00FF6799" w:rsidP="000D5153">
      <w:pPr>
        <w:pStyle w:val="Corpsdetexte"/>
        <w:numPr>
          <w:ilvl w:val="0"/>
          <w:numId w:val="41"/>
        </w:numPr>
        <w:jc w:val="both"/>
        <w:rPr>
          <w:lang w:val="nl-BE"/>
        </w:rPr>
      </w:pPr>
      <w:r w:rsidRPr="006E78FD">
        <w:rPr>
          <w:lang w:val="nl-BE"/>
        </w:rPr>
        <w:t>Mysanté.be: alle gegevens opnemen die voor de burger van belang zijn, zodat hij zijn rechten kan uitoefenen</w:t>
      </w:r>
    </w:p>
    <w:p w14:paraId="38530ACD" w14:textId="1C661AEE" w:rsidR="00FF6799" w:rsidRPr="006E78FD" w:rsidRDefault="00FF6799" w:rsidP="000D5153">
      <w:pPr>
        <w:pStyle w:val="Corpsdetexte"/>
        <w:numPr>
          <w:ilvl w:val="0"/>
          <w:numId w:val="41"/>
        </w:numPr>
        <w:jc w:val="both"/>
        <w:rPr>
          <w:lang w:val="nl-BE"/>
        </w:rPr>
      </w:pPr>
      <w:r w:rsidRPr="006E78FD">
        <w:rPr>
          <w:lang w:val="nl-BE"/>
        </w:rPr>
        <w:t>Verplichting om de burger te informeren wanneer er een individuele beslissing over hem is genomen waarbij een algoritme of AI betrokken is</w:t>
      </w:r>
    </w:p>
    <w:p w14:paraId="474B89EC" w14:textId="37F68FBD" w:rsidR="00FF6799" w:rsidRPr="006E78FD" w:rsidRDefault="00FF6799" w:rsidP="000D5153">
      <w:pPr>
        <w:pStyle w:val="Corpsdetexte"/>
        <w:numPr>
          <w:ilvl w:val="0"/>
          <w:numId w:val="41"/>
        </w:numPr>
        <w:jc w:val="both"/>
        <w:rPr>
          <w:lang w:val="nl-BE"/>
        </w:rPr>
      </w:pPr>
      <w:r w:rsidRPr="006E78FD">
        <w:rPr>
          <w:lang w:val="nl-BE"/>
        </w:rPr>
        <w:t>Artikel 9 van de AI-Act (definitie van het aanvaardbare niveau van restrisico) en artikel 35 van de AVG (hoog risico voor de rechten en vrijheden van natuurlijke personen) combineren om de verplichting in te voeren om 1) de impact op de gegevensbescherming en ook op de rechten en vrijheden van natuurlijke personen te beoordelen, 2) de risico's en incidenten te beoordelen in het licht van de grondrechten, 3) informatie te verstrekken over het gegevensbeheer (</w:t>
      </w:r>
      <w:r w:rsidR="00894EFA" w:rsidRPr="006E78FD">
        <w:rPr>
          <w:lang w:val="nl-BE"/>
        </w:rPr>
        <w:t>criteria voor de selectie van gegevens en documentatie van de registratiemogelijkheden van AI), 4) de gegevens en de juistheid van de output te testen, 5) maatregelen voor menselijk toezicht in te voeren</w:t>
      </w:r>
    </w:p>
    <w:p w14:paraId="0A271392" w14:textId="6E4D52E4" w:rsidR="00894EFA" w:rsidRPr="006E78FD" w:rsidRDefault="00894EFA" w:rsidP="000D5153">
      <w:pPr>
        <w:pStyle w:val="Corpsdetexte"/>
        <w:numPr>
          <w:ilvl w:val="0"/>
          <w:numId w:val="41"/>
        </w:numPr>
        <w:jc w:val="both"/>
        <w:rPr>
          <w:lang w:val="nl-BE"/>
        </w:rPr>
      </w:pPr>
      <w:r w:rsidRPr="006E78FD">
        <w:rPr>
          <w:lang w:val="nl-BE"/>
        </w:rPr>
        <w:t>Chatbots: waarborgen invoeren voor transparantie, werking, eerlijkheid en bestrijding van discriminatie</w:t>
      </w:r>
      <w:r w:rsidR="00216B4A" w:rsidRPr="006E78FD">
        <w:rPr>
          <w:lang w:val="nl-BE"/>
        </w:rPr>
        <w:t>, alsook maatregelen om de risico's voor de gezondheid van "therapeutische metgezellen" te beperken</w:t>
      </w:r>
    </w:p>
    <w:p w14:paraId="2E78E695" w14:textId="4691AB93" w:rsidR="00894EFA" w:rsidRPr="006E78FD" w:rsidRDefault="30910B3F" w:rsidP="000D5153">
      <w:pPr>
        <w:pStyle w:val="Corpsdetexte"/>
        <w:numPr>
          <w:ilvl w:val="0"/>
          <w:numId w:val="41"/>
        </w:numPr>
        <w:jc w:val="both"/>
        <w:rPr>
          <w:lang w:val="nl-BE"/>
        </w:rPr>
      </w:pPr>
      <w:r w:rsidRPr="006E78FD">
        <w:rPr>
          <w:lang w:val="nl-BE"/>
        </w:rPr>
        <w:t xml:space="preserve">Een democratisch en geïnformeerd publiek debat organiseren over het gebruik van algoritmen en AI </w:t>
      </w:r>
      <w:r w:rsidR="55AB87DC" w:rsidRPr="006E78FD">
        <w:rPr>
          <w:lang w:val="nl-BE"/>
        </w:rPr>
        <w:t xml:space="preserve">en dit omzetten in duidelijke en concrete wetgeving om de begeleiding van patiënten te verbeteren. </w:t>
      </w:r>
    </w:p>
    <w:p w14:paraId="17CF4B32" w14:textId="77777777" w:rsidR="00894EFA" w:rsidRPr="006E78FD" w:rsidRDefault="00894EFA" w:rsidP="000D5153">
      <w:pPr>
        <w:pStyle w:val="Corpsdetexte"/>
        <w:numPr>
          <w:ilvl w:val="0"/>
          <w:numId w:val="41"/>
        </w:numPr>
        <w:jc w:val="both"/>
        <w:rPr>
          <w:lang w:val="nl-BE"/>
        </w:rPr>
      </w:pPr>
      <w:r w:rsidRPr="006E78FD">
        <w:rPr>
          <w:lang w:val="nl-BE"/>
        </w:rPr>
        <w:t>De mogelijkheid invoeren, gewaarborgd door de wet, om een klacht in te dienen wegens vermoeden van discriminatie, met financiële en individuele compensatie</w:t>
      </w:r>
    </w:p>
    <w:p w14:paraId="2BB79E72" w14:textId="5CB74215" w:rsidR="00894EFA" w:rsidRPr="006E78FD" w:rsidRDefault="30910B3F" w:rsidP="521AB255">
      <w:pPr>
        <w:pStyle w:val="Corpsdetexte"/>
        <w:numPr>
          <w:ilvl w:val="0"/>
          <w:numId w:val="41"/>
        </w:numPr>
        <w:jc w:val="both"/>
        <w:rPr>
          <w:highlight w:val="magenta"/>
          <w:lang w:val="nl-BE"/>
          <w:rPrChange w:id="117" w:author="Duchenne Véronique" w:date="2025-08-13T08:49:00Z">
            <w:rPr/>
          </w:rPrChange>
        </w:rPr>
      </w:pPr>
      <w:r w:rsidRPr="006E78FD">
        <w:rPr>
          <w:highlight w:val="magenta"/>
          <w:lang w:val="nl-BE"/>
          <w:rPrChange w:id="118" w:author="Duchenne Véronique" w:date="2025-08-13T08:49:00Z">
            <w:rPr/>
          </w:rPrChange>
        </w:rPr>
        <w:t>De Europese zorgstandaarden beschermen door middel van persoonlijk contact met de zorgverlener.</w:t>
      </w:r>
    </w:p>
    <w:p w14:paraId="2BD2A98B" w14:textId="7C086D4A" w:rsidR="00894EFA" w:rsidRPr="006E78FD" w:rsidRDefault="00894EFA" w:rsidP="000D5153">
      <w:pPr>
        <w:pStyle w:val="Corpsdetexte"/>
        <w:numPr>
          <w:ilvl w:val="0"/>
          <w:numId w:val="41"/>
        </w:numPr>
        <w:jc w:val="both"/>
        <w:rPr>
          <w:lang w:val="nl-BE"/>
        </w:rPr>
      </w:pPr>
      <w:r w:rsidRPr="006E78FD">
        <w:rPr>
          <w:i/>
          <w:iCs/>
          <w:lang w:val="nl-BE"/>
        </w:rPr>
        <w:t xml:space="preserve">AI </w:t>
      </w:r>
      <w:proofErr w:type="spellStart"/>
      <w:r w:rsidRPr="006E78FD">
        <w:rPr>
          <w:i/>
          <w:iCs/>
          <w:lang w:val="nl-BE"/>
        </w:rPr>
        <w:t>for</w:t>
      </w:r>
      <w:proofErr w:type="spellEnd"/>
      <w:r w:rsidRPr="006E78FD">
        <w:rPr>
          <w:i/>
          <w:iCs/>
          <w:lang w:val="nl-BE"/>
        </w:rPr>
        <w:t xml:space="preserve"> Health </w:t>
      </w:r>
      <w:r w:rsidRPr="006E78FD">
        <w:rPr>
          <w:lang w:val="nl-BE"/>
        </w:rPr>
        <w:t xml:space="preserve">hervatten met </w:t>
      </w:r>
      <w:r w:rsidR="00617909" w:rsidRPr="006E78FD">
        <w:rPr>
          <w:lang w:val="nl-BE"/>
        </w:rPr>
        <w:t>passende financiering en een duidelijk politiek mandaat.</w:t>
      </w:r>
    </w:p>
    <w:p w14:paraId="5A01628F" w14:textId="4192C70D" w:rsidR="00617909" w:rsidRPr="006E78FD" w:rsidRDefault="00617909" w:rsidP="000D5153">
      <w:pPr>
        <w:pStyle w:val="Corpsdetexte"/>
        <w:numPr>
          <w:ilvl w:val="0"/>
          <w:numId w:val="41"/>
        </w:numPr>
        <w:jc w:val="both"/>
        <w:rPr>
          <w:lang w:val="nl-BE"/>
        </w:rPr>
      </w:pPr>
      <w:r w:rsidRPr="006E78FD">
        <w:rPr>
          <w:lang w:val="nl-BE"/>
        </w:rPr>
        <w:t xml:space="preserve">Een risicoanalyse verplicht stellen voorafgaand aan de invoering </w:t>
      </w:r>
      <w:r w:rsidR="003507C6" w:rsidRPr="006E78FD">
        <w:rPr>
          <w:lang w:val="nl-BE"/>
        </w:rPr>
        <w:t>van een AI-systeem</w:t>
      </w:r>
      <w:r w:rsidRPr="006E78FD">
        <w:rPr>
          <w:lang w:val="nl-BE"/>
        </w:rPr>
        <w:t xml:space="preserve">, waarbij </w:t>
      </w:r>
      <w:r w:rsidR="003507C6" w:rsidRPr="006E78FD">
        <w:rPr>
          <w:lang w:val="nl-BE"/>
        </w:rPr>
        <w:t xml:space="preserve">het systeem </w:t>
      </w:r>
      <w:r w:rsidRPr="006E78FD">
        <w:rPr>
          <w:lang w:val="nl-BE"/>
        </w:rPr>
        <w:t>achtereenvolgens wordt bekeken vanuit het perspectief van de patiënt, de zorgverlener en de context waarin het wordt ingezet.</w:t>
      </w:r>
    </w:p>
    <w:p w14:paraId="742D6625" w14:textId="770C3876" w:rsidR="00617909" w:rsidRDefault="00617909" w:rsidP="000D5153">
      <w:pPr>
        <w:pStyle w:val="Corpsdetexte"/>
        <w:numPr>
          <w:ilvl w:val="0"/>
          <w:numId w:val="41"/>
        </w:numPr>
        <w:jc w:val="both"/>
        <w:rPr>
          <w:lang w:val="nl-BE"/>
        </w:rPr>
      </w:pPr>
      <w:r w:rsidRPr="006E78FD">
        <w:rPr>
          <w:lang w:val="nl-BE"/>
        </w:rPr>
        <w:t>Centraliseren van opleiding en onderzoek op het gebied van AI, met passende financiering</w:t>
      </w:r>
    </w:p>
    <w:p w14:paraId="29ECD80D" w14:textId="06704D6A" w:rsidR="00011B72" w:rsidRPr="00D92F30" w:rsidRDefault="00D92F30" w:rsidP="00D92F30">
      <w:pPr>
        <w:pStyle w:val="Corpsdetexte"/>
        <w:numPr>
          <w:ilvl w:val="0"/>
          <w:numId w:val="41"/>
        </w:numPr>
        <w:jc w:val="both"/>
        <w:rPr>
          <w:highlight w:val="yellow"/>
          <w:lang w:val="nl-BE"/>
        </w:rPr>
      </w:pPr>
      <w:r w:rsidRPr="00D92F30">
        <w:rPr>
          <w:highlight w:val="yellow"/>
          <w:lang w:val="nl-BE"/>
        </w:rPr>
        <w:t>[WIJZIGING] De APD moet verplicht worden betrokken bij de verwerking van medische persoonsgegevens [EINDE WIJZIGING]</w:t>
      </w:r>
    </w:p>
    <w:p w14:paraId="6694CAAA" w14:textId="77777777" w:rsidR="00617909" w:rsidRPr="00011B72" w:rsidRDefault="00617909" w:rsidP="004B7932">
      <w:pPr>
        <w:pStyle w:val="Corpsdetexte"/>
        <w:jc w:val="both"/>
        <w:rPr>
          <w:lang w:val="fr-BE"/>
        </w:rPr>
      </w:pPr>
    </w:p>
    <w:p w14:paraId="2557D13E" w14:textId="7FAB2B31" w:rsidR="004B7932" w:rsidRDefault="004B7932">
      <w:pPr>
        <w:pStyle w:val="Corpsdetexte"/>
        <w:jc w:val="both"/>
      </w:pPr>
      <w:r w:rsidRPr="004B7932">
        <w:rPr>
          <w:b/>
          <w:bCs/>
          <w:i/>
          <w:iCs/>
        </w:rPr>
        <w:t xml:space="preserve">Wat de </w:t>
      </w:r>
      <w:proofErr w:type="spellStart"/>
      <w:r w:rsidRPr="004B7932">
        <w:rPr>
          <w:b/>
          <w:bCs/>
          <w:i/>
          <w:iCs/>
        </w:rPr>
        <w:t>financiering</w:t>
      </w:r>
      <w:proofErr w:type="spellEnd"/>
      <w:r w:rsidRPr="004B7932">
        <w:rPr>
          <w:b/>
          <w:bCs/>
          <w:i/>
          <w:iCs/>
        </w:rPr>
        <w:t xml:space="preserve"> </w:t>
      </w:r>
      <w:proofErr w:type="spellStart"/>
      <w:r w:rsidRPr="004B7932">
        <w:rPr>
          <w:b/>
          <w:bCs/>
          <w:i/>
          <w:iCs/>
        </w:rPr>
        <w:t>betreft</w:t>
      </w:r>
      <w:proofErr w:type="spellEnd"/>
      <w:r>
        <w:t>:</w:t>
      </w:r>
    </w:p>
    <w:p w14:paraId="3D253865" w14:textId="77777777" w:rsidR="004B7932" w:rsidRDefault="004B7932">
      <w:pPr>
        <w:pStyle w:val="Corpsdetexte"/>
        <w:jc w:val="both"/>
      </w:pPr>
    </w:p>
    <w:p w14:paraId="02839F71" w14:textId="335B0AE8" w:rsidR="004B7932" w:rsidRPr="006E78FD" w:rsidRDefault="004B7932" w:rsidP="000D5153">
      <w:pPr>
        <w:pStyle w:val="Corpsdetexte"/>
        <w:numPr>
          <w:ilvl w:val="0"/>
          <w:numId w:val="42"/>
        </w:numPr>
        <w:jc w:val="both"/>
        <w:rPr>
          <w:lang w:val="nl-BE"/>
        </w:rPr>
      </w:pPr>
      <w:r w:rsidRPr="006E78FD">
        <w:rPr>
          <w:lang w:val="nl-BE"/>
        </w:rPr>
        <w:t>Structurering van de ontwikkeling van AI in België</w:t>
      </w:r>
    </w:p>
    <w:p w14:paraId="0E8E6820" w14:textId="226EE577" w:rsidR="004B7932" w:rsidRPr="006E78FD" w:rsidRDefault="004B7932" w:rsidP="000D5153">
      <w:pPr>
        <w:pStyle w:val="Corpsdetexte"/>
        <w:numPr>
          <w:ilvl w:val="0"/>
          <w:numId w:val="42"/>
        </w:numPr>
        <w:jc w:val="both"/>
        <w:rPr>
          <w:lang w:val="nl-BE"/>
        </w:rPr>
      </w:pPr>
      <w:r w:rsidRPr="006E78FD">
        <w:rPr>
          <w:lang w:val="nl-BE"/>
        </w:rPr>
        <w:t xml:space="preserve">Behoefte aan open access-modellen die </w:t>
      </w:r>
      <w:r w:rsidR="7C3065E7" w:rsidRPr="006E78FD">
        <w:rPr>
          <w:lang w:val="nl-BE"/>
        </w:rPr>
        <w:t xml:space="preserve">de </w:t>
      </w:r>
      <w:r w:rsidRPr="006E78FD">
        <w:rPr>
          <w:lang w:val="nl-BE"/>
        </w:rPr>
        <w:t>arts in zijn praktijk kan implementeren en voor elke patiënt kan personaliseren (gunstige vooringenomenheid) &amp;</w:t>
      </w:r>
      <w:proofErr w:type="spellStart"/>
      <w:r w:rsidRPr="006E78FD">
        <w:rPr>
          <w:lang w:val="nl-BE"/>
        </w:rPr>
        <w:t>gt</w:t>
      </w:r>
      <w:proofErr w:type="spellEnd"/>
      <w:r w:rsidRPr="006E78FD">
        <w:rPr>
          <w:lang w:val="nl-BE"/>
        </w:rPr>
        <w:t>;&amp;</w:t>
      </w:r>
      <w:proofErr w:type="spellStart"/>
      <w:r w:rsidRPr="006E78FD">
        <w:rPr>
          <w:lang w:val="nl-BE"/>
        </w:rPr>
        <w:t>gt</w:t>
      </w:r>
      <w:proofErr w:type="spellEnd"/>
      <w:r w:rsidRPr="006E78FD">
        <w:rPr>
          <w:lang w:val="nl-BE"/>
        </w:rPr>
        <w:t xml:space="preserve">; Subsidies voor open wetenschap </w:t>
      </w:r>
      <w:r w:rsidR="00894EFA" w:rsidRPr="006E78FD">
        <w:rPr>
          <w:lang w:val="nl-BE"/>
        </w:rPr>
        <w:t>en de ontwikkeling van coherente AI-ecosystemen, met verschillende panels voor verschillende ziekten en verschillende soorten bevolkingsgroepen</w:t>
      </w:r>
    </w:p>
    <w:p w14:paraId="4DBCD581" w14:textId="630B0248" w:rsidR="00216B4A" w:rsidRPr="006E78FD" w:rsidRDefault="17140363" w:rsidP="000D5153">
      <w:pPr>
        <w:pStyle w:val="Corpsdetexte"/>
        <w:numPr>
          <w:ilvl w:val="0"/>
          <w:numId w:val="42"/>
        </w:numPr>
        <w:jc w:val="both"/>
        <w:rPr>
          <w:lang w:val="nl-BE"/>
        </w:rPr>
      </w:pPr>
      <w:r w:rsidRPr="006E78FD">
        <w:rPr>
          <w:lang w:val="nl-BE"/>
        </w:rPr>
        <w:t xml:space="preserve">Behoud van </w:t>
      </w:r>
      <w:r w:rsidR="607236A7" w:rsidRPr="006E78FD">
        <w:rPr>
          <w:lang w:val="nl-BE"/>
        </w:rPr>
        <w:t xml:space="preserve">duurzame en gestructureerde </w:t>
      </w:r>
      <w:r w:rsidRPr="006E78FD">
        <w:rPr>
          <w:lang w:val="nl-BE"/>
        </w:rPr>
        <w:t>overheidsfinanciering voor de ontwikkeling van AI-systemen</w:t>
      </w:r>
      <w:r w:rsidR="003507C6" w:rsidRPr="006E78FD">
        <w:rPr>
          <w:lang w:val="nl-BE"/>
        </w:rPr>
        <w:t xml:space="preserve">, en in het bijzonder voor </w:t>
      </w:r>
      <w:r w:rsidRPr="006E78FD">
        <w:rPr>
          <w:lang w:val="nl-BE"/>
        </w:rPr>
        <w:t xml:space="preserve">ziekten </w:t>
      </w:r>
      <w:r w:rsidR="003507C6" w:rsidRPr="006E78FD">
        <w:rPr>
          <w:lang w:val="nl-BE"/>
        </w:rPr>
        <w:t xml:space="preserve">die tot nu toe zijn uitgesloten, zoals </w:t>
      </w:r>
      <w:r w:rsidRPr="006E78FD">
        <w:rPr>
          <w:lang w:val="nl-BE"/>
        </w:rPr>
        <w:t>zeldzame</w:t>
      </w:r>
      <w:r w:rsidR="003507C6" w:rsidRPr="006E78FD">
        <w:rPr>
          <w:lang w:val="nl-BE"/>
        </w:rPr>
        <w:t xml:space="preserve"> ziekten</w:t>
      </w:r>
    </w:p>
    <w:p w14:paraId="751DAD4D" w14:textId="57D8EE01" w:rsidR="004B7932" w:rsidRPr="006E78FD" w:rsidRDefault="45C16AE1" w:rsidP="000D5153">
      <w:pPr>
        <w:pStyle w:val="Corpsdetexte"/>
        <w:numPr>
          <w:ilvl w:val="0"/>
          <w:numId w:val="42"/>
        </w:numPr>
        <w:jc w:val="both"/>
        <w:rPr>
          <w:lang w:val="nl-BE"/>
        </w:rPr>
      </w:pPr>
      <w:r w:rsidRPr="006E78FD">
        <w:rPr>
          <w:lang w:val="nl-BE"/>
        </w:rPr>
        <w:t xml:space="preserve">De waarde </w:t>
      </w:r>
      <w:r w:rsidR="2ACEF752" w:rsidRPr="006E78FD">
        <w:rPr>
          <w:lang w:val="nl-BE"/>
        </w:rPr>
        <w:t xml:space="preserve">van gezondheidsgegevens </w:t>
      </w:r>
      <w:r w:rsidRPr="006E78FD">
        <w:rPr>
          <w:lang w:val="nl-BE"/>
        </w:rPr>
        <w:t xml:space="preserve">gebruiken </w:t>
      </w:r>
      <w:r w:rsidR="003507C6" w:rsidRPr="006E78FD">
        <w:rPr>
          <w:lang w:val="nl-BE"/>
        </w:rPr>
        <w:t xml:space="preserve">in het kader van </w:t>
      </w:r>
      <w:r w:rsidR="339AD28D" w:rsidRPr="006E78FD">
        <w:rPr>
          <w:lang w:val="nl-BE"/>
        </w:rPr>
        <w:t xml:space="preserve">de ontwikkeling van AI-tools (maatschappelijke verantwoordelijkheid van </w:t>
      </w:r>
      <w:r w:rsidR="003507C6" w:rsidRPr="006E78FD">
        <w:rPr>
          <w:lang w:val="nl-BE"/>
        </w:rPr>
        <w:t xml:space="preserve">ontwikkelaars </w:t>
      </w:r>
      <w:r w:rsidR="339AD28D" w:rsidRPr="006E78FD">
        <w:rPr>
          <w:lang w:val="nl-BE"/>
        </w:rPr>
        <w:t xml:space="preserve">die zich verrijken ten koste van </w:t>
      </w:r>
      <w:r w:rsidR="44C5DE01" w:rsidRPr="006E78FD">
        <w:rPr>
          <w:lang w:val="nl-BE"/>
        </w:rPr>
        <w:t xml:space="preserve">consumenten/patiënten) </w:t>
      </w:r>
      <w:r w:rsidRPr="006E78FD">
        <w:rPr>
          <w:lang w:val="nl-BE"/>
        </w:rPr>
        <w:t xml:space="preserve">om </w:t>
      </w:r>
      <w:r w:rsidR="473371D9" w:rsidRPr="006E78FD">
        <w:rPr>
          <w:lang w:val="nl-BE"/>
        </w:rPr>
        <w:t xml:space="preserve">het </w:t>
      </w:r>
      <w:r w:rsidR="2ACEF752" w:rsidRPr="006E78FD">
        <w:rPr>
          <w:lang w:val="nl-BE"/>
        </w:rPr>
        <w:t xml:space="preserve">Belgische </w:t>
      </w:r>
      <w:r w:rsidRPr="006E78FD">
        <w:rPr>
          <w:lang w:val="nl-BE"/>
        </w:rPr>
        <w:t>gezondheidszorgsysteem te financieren</w:t>
      </w:r>
      <w:r w:rsidR="2ACEF752" w:rsidRPr="006E78FD">
        <w:rPr>
          <w:lang w:val="nl-BE"/>
        </w:rPr>
        <w:t xml:space="preserve">: de spelregels veranderen en regels ontwikkelen die toegevoegde waarde </w:t>
      </w:r>
      <w:r w:rsidR="17140363" w:rsidRPr="006E78FD">
        <w:rPr>
          <w:lang w:val="nl-BE"/>
        </w:rPr>
        <w:t xml:space="preserve">creëren </w:t>
      </w:r>
      <w:r w:rsidR="2ACEF752" w:rsidRPr="006E78FD">
        <w:rPr>
          <w:lang w:val="nl-BE"/>
        </w:rPr>
        <w:t>voor de burgers</w:t>
      </w:r>
    </w:p>
    <w:p w14:paraId="42761ED5" w14:textId="7156F903" w:rsidR="00617909" w:rsidRPr="006E78FD" w:rsidRDefault="2ACEF752" w:rsidP="000D5153">
      <w:pPr>
        <w:pStyle w:val="Corpsdetexte"/>
        <w:numPr>
          <w:ilvl w:val="0"/>
          <w:numId w:val="42"/>
        </w:numPr>
        <w:jc w:val="both"/>
        <w:rPr>
          <w:lang w:val="nl-BE"/>
        </w:rPr>
      </w:pPr>
      <w:r w:rsidRPr="006E78FD">
        <w:rPr>
          <w:lang w:val="nl-BE"/>
        </w:rPr>
        <w:t>Coördinatie van de verschillende bestuursniveaus &amp;</w:t>
      </w:r>
      <w:proofErr w:type="spellStart"/>
      <w:r w:rsidRPr="006E78FD">
        <w:rPr>
          <w:lang w:val="nl-BE"/>
        </w:rPr>
        <w:t>gt</w:t>
      </w:r>
      <w:proofErr w:type="spellEnd"/>
      <w:r w:rsidRPr="006E78FD">
        <w:rPr>
          <w:lang w:val="nl-BE"/>
        </w:rPr>
        <w:t>;&amp;</w:t>
      </w:r>
      <w:proofErr w:type="spellStart"/>
      <w:r w:rsidRPr="006E78FD">
        <w:rPr>
          <w:lang w:val="nl-BE"/>
        </w:rPr>
        <w:t>gt</w:t>
      </w:r>
      <w:proofErr w:type="spellEnd"/>
      <w:r w:rsidRPr="006E78FD">
        <w:rPr>
          <w:lang w:val="nl-BE"/>
        </w:rPr>
        <w:t xml:space="preserve">; AI integreren in de ICD-classificatie </w:t>
      </w:r>
      <w:r w:rsidR="0AFC20A0" w:rsidRPr="006E78FD">
        <w:rPr>
          <w:lang w:val="nl-BE"/>
        </w:rPr>
        <w:t xml:space="preserve">voor gezondheidszorg </w:t>
      </w:r>
    </w:p>
    <w:p w14:paraId="10329D0B" w14:textId="73D335DF" w:rsidR="00216B4A" w:rsidRPr="006E78FD" w:rsidRDefault="17140363" w:rsidP="000D5153">
      <w:pPr>
        <w:pStyle w:val="Corpsdetexte"/>
        <w:numPr>
          <w:ilvl w:val="0"/>
          <w:numId w:val="42"/>
        </w:numPr>
        <w:jc w:val="both"/>
        <w:rPr>
          <w:lang w:val="nl-BE"/>
        </w:rPr>
      </w:pPr>
      <w:r w:rsidRPr="006E78FD">
        <w:rPr>
          <w:lang w:val="nl-BE"/>
        </w:rPr>
        <w:t xml:space="preserve">De toegankelijkheid van de beste zorg voor iedereen garanderen en het risico van een tweeledige geneeskunde bestrijden, afhankelijk van het al dan niet gebruik van AI </w:t>
      </w:r>
      <w:r w:rsidR="0573C81D" w:rsidRPr="006E78FD">
        <w:rPr>
          <w:lang w:val="nl-BE"/>
        </w:rPr>
        <w:t>==&amp;</w:t>
      </w:r>
      <w:proofErr w:type="spellStart"/>
      <w:r w:rsidR="0573C81D" w:rsidRPr="006E78FD">
        <w:rPr>
          <w:lang w:val="nl-BE"/>
        </w:rPr>
        <w:t>gt</w:t>
      </w:r>
      <w:proofErr w:type="spellEnd"/>
      <w:r w:rsidR="0573C81D" w:rsidRPr="006E78FD">
        <w:rPr>
          <w:lang w:val="nl-BE"/>
        </w:rPr>
        <w:t xml:space="preserve">; handvesten en controle </w:t>
      </w:r>
    </w:p>
    <w:p w14:paraId="299F131A" w14:textId="77777777" w:rsidR="004B7932" w:rsidRPr="006E78FD" w:rsidRDefault="004B7932">
      <w:pPr>
        <w:pStyle w:val="Corpsdetexte"/>
        <w:jc w:val="both"/>
        <w:rPr>
          <w:lang w:val="nl-BE"/>
        </w:rPr>
      </w:pPr>
    </w:p>
    <w:p w14:paraId="491251B9" w14:textId="35341AAF" w:rsidR="004B7932" w:rsidRDefault="004B7932">
      <w:pPr>
        <w:pStyle w:val="Corpsdetexte"/>
        <w:jc w:val="both"/>
      </w:pPr>
      <w:r w:rsidRPr="004B7932">
        <w:rPr>
          <w:b/>
          <w:bCs/>
          <w:i/>
          <w:iCs/>
        </w:rPr>
        <w:t xml:space="preserve">Wat </w:t>
      </w:r>
      <w:proofErr w:type="spellStart"/>
      <w:r w:rsidR="00624CDB">
        <w:rPr>
          <w:b/>
          <w:bCs/>
          <w:i/>
          <w:iCs/>
        </w:rPr>
        <w:t>zorgverleners</w:t>
      </w:r>
      <w:proofErr w:type="spellEnd"/>
      <w:r w:rsidRPr="004B7932">
        <w:rPr>
          <w:b/>
          <w:bCs/>
          <w:i/>
          <w:iCs/>
        </w:rPr>
        <w:t xml:space="preserve"> </w:t>
      </w:r>
      <w:proofErr w:type="spellStart"/>
      <w:r w:rsidRPr="004B7932">
        <w:rPr>
          <w:b/>
          <w:bCs/>
          <w:i/>
          <w:iCs/>
        </w:rPr>
        <w:t>betreft</w:t>
      </w:r>
      <w:proofErr w:type="spellEnd"/>
      <w:r>
        <w:t>:</w:t>
      </w:r>
    </w:p>
    <w:p w14:paraId="0A4A46F9" w14:textId="77777777" w:rsidR="004B7932" w:rsidRDefault="004B7932">
      <w:pPr>
        <w:pStyle w:val="Corpsdetexte"/>
        <w:jc w:val="both"/>
      </w:pPr>
    </w:p>
    <w:p w14:paraId="4DF68050" w14:textId="6B15A27D" w:rsidR="00FF22C8" w:rsidRPr="006E78FD" w:rsidRDefault="00216B4A" w:rsidP="000D5153">
      <w:pPr>
        <w:pStyle w:val="Corpsdetexte"/>
        <w:numPr>
          <w:ilvl w:val="0"/>
          <w:numId w:val="43"/>
        </w:numPr>
        <w:jc w:val="both"/>
        <w:rPr>
          <w:lang w:val="nl-BE"/>
        </w:rPr>
      </w:pPr>
      <w:r w:rsidRPr="006E78FD">
        <w:rPr>
          <w:lang w:val="nl-BE"/>
        </w:rPr>
        <w:t xml:space="preserve">Een </w:t>
      </w:r>
      <w:r w:rsidR="00FF22C8" w:rsidRPr="006E78FD">
        <w:rPr>
          <w:lang w:val="nl-BE"/>
        </w:rPr>
        <w:t>verplichte permanente AI-opleiding</w:t>
      </w:r>
      <w:r w:rsidRPr="006E78FD">
        <w:rPr>
          <w:lang w:val="nl-BE"/>
        </w:rPr>
        <w:t xml:space="preserve"> invoeren </w:t>
      </w:r>
      <w:r w:rsidR="00FF22C8" w:rsidRPr="006E78FD">
        <w:rPr>
          <w:lang w:val="nl-BE"/>
        </w:rPr>
        <w:t xml:space="preserve">voor zorgverleners, ook voor degenen die al </w:t>
      </w:r>
      <w:r w:rsidR="00FF22C8" w:rsidRPr="006E78FD">
        <w:rPr>
          <w:lang w:val="nl-BE"/>
        </w:rPr>
        <w:lastRenderedPageBreak/>
        <w:t>werkzaam zijn</w:t>
      </w:r>
      <w:r w:rsidR="00EE22EE" w:rsidRPr="006E78FD">
        <w:rPr>
          <w:lang w:val="nl-BE"/>
        </w:rPr>
        <w:t xml:space="preserve">: behoefte aan structurering en harmonisatie </w:t>
      </w:r>
      <w:r w:rsidR="00624CDB" w:rsidRPr="006E78FD">
        <w:rPr>
          <w:lang w:val="nl-BE"/>
        </w:rPr>
        <w:t>op federaal niveau</w:t>
      </w:r>
    </w:p>
    <w:p w14:paraId="3438E7EE" w14:textId="1D6E2FAA" w:rsidR="00FF22C8" w:rsidRPr="006E78FD" w:rsidRDefault="40814D0F" w:rsidP="000D5153">
      <w:pPr>
        <w:pStyle w:val="Corpsdetexte"/>
        <w:numPr>
          <w:ilvl w:val="0"/>
          <w:numId w:val="43"/>
        </w:numPr>
        <w:jc w:val="both"/>
        <w:rPr>
          <w:lang w:val="nl-BE"/>
        </w:rPr>
      </w:pPr>
      <w:r w:rsidRPr="006E78FD">
        <w:rPr>
          <w:lang w:val="nl-BE"/>
        </w:rPr>
        <w:t xml:space="preserve">De beroepscode aanpassen </w:t>
      </w:r>
      <w:r w:rsidR="1D681B6D" w:rsidRPr="006E78FD">
        <w:rPr>
          <w:lang w:val="nl-BE"/>
        </w:rPr>
        <w:t>door verantwoordelijkheid op te nemen in geval van AI-ondersteuning bij besluitvorming</w:t>
      </w:r>
    </w:p>
    <w:p w14:paraId="22FD578E" w14:textId="61AE0A59" w:rsidR="509A381A" w:rsidRPr="006E78FD" w:rsidRDefault="005F2113" w:rsidP="521AB255">
      <w:pPr>
        <w:pStyle w:val="Corpsdetexte"/>
        <w:numPr>
          <w:ilvl w:val="0"/>
          <w:numId w:val="43"/>
        </w:numPr>
        <w:jc w:val="both"/>
        <w:rPr>
          <w:lang w:val="nl-BE"/>
        </w:rPr>
      </w:pPr>
      <w:r w:rsidRPr="006E78FD">
        <w:rPr>
          <w:lang w:val="nl-BE"/>
        </w:rPr>
        <w:t xml:space="preserve">De </w:t>
      </w:r>
      <w:r w:rsidR="628CEC23" w:rsidRPr="006E78FD">
        <w:rPr>
          <w:lang w:val="nl-BE"/>
        </w:rPr>
        <w:t>tijd</w:t>
      </w:r>
      <w:r w:rsidRPr="006E78FD">
        <w:rPr>
          <w:lang w:val="nl-BE"/>
        </w:rPr>
        <w:t xml:space="preserve"> die door het gebruik van AI vrijkomt, besteden aan (menselijke) begeleiding van de patiënt</w:t>
      </w:r>
    </w:p>
    <w:p w14:paraId="25F53C4B" w14:textId="6233F150" w:rsidR="00FC54AD" w:rsidRPr="006E78FD" w:rsidRDefault="00FC54AD">
      <w:pPr>
        <w:pStyle w:val="Corpsdetexte"/>
        <w:jc w:val="both"/>
        <w:rPr>
          <w:lang w:val="nl-BE"/>
        </w:rPr>
      </w:pPr>
    </w:p>
    <w:p w14:paraId="56F522BA" w14:textId="274DF293" w:rsidR="00FF22C8" w:rsidRPr="006E78FD" w:rsidRDefault="00624CDB">
      <w:pPr>
        <w:pStyle w:val="Corpsdetexte"/>
        <w:jc w:val="both"/>
        <w:rPr>
          <w:b/>
          <w:bCs/>
          <w:i/>
          <w:iCs/>
          <w:lang w:val="nl-BE"/>
        </w:rPr>
      </w:pPr>
      <w:r w:rsidRPr="006E78FD">
        <w:rPr>
          <w:b/>
          <w:bCs/>
          <w:i/>
          <w:iCs/>
          <w:lang w:val="nl-BE"/>
        </w:rPr>
        <w:t>Met betrekking tot medische AI-systemen</w:t>
      </w:r>
    </w:p>
    <w:p w14:paraId="17083D99" w14:textId="77777777" w:rsidR="00624CDB" w:rsidRPr="006E78FD" w:rsidRDefault="00624CDB">
      <w:pPr>
        <w:pStyle w:val="Corpsdetexte"/>
        <w:jc w:val="both"/>
        <w:rPr>
          <w:lang w:val="nl-BE"/>
        </w:rPr>
      </w:pPr>
    </w:p>
    <w:p w14:paraId="1DE7E887" w14:textId="147CB137" w:rsidR="00624CDB" w:rsidRDefault="00624CDB" w:rsidP="000D5153">
      <w:pPr>
        <w:pStyle w:val="Corpsdetexte"/>
        <w:numPr>
          <w:ilvl w:val="0"/>
          <w:numId w:val="44"/>
        </w:numPr>
        <w:jc w:val="both"/>
        <w:rPr>
          <w:lang w:val="nl-BE"/>
        </w:rPr>
      </w:pPr>
      <w:r w:rsidRPr="006E78FD">
        <w:rPr>
          <w:lang w:val="nl-BE"/>
        </w:rPr>
        <w:t xml:space="preserve">Artsen ontlasten van de verantwoordelijkheid om </w:t>
      </w:r>
      <w:r w:rsidR="00D92F30" w:rsidRPr="00D92F30">
        <w:rPr>
          <w:highlight w:val="yellow"/>
          <w:lang w:val="nl-BE"/>
        </w:rPr>
        <w:t xml:space="preserve">[WIJZIGING] medische </w:t>
      </w:r>
      <w:r w:rsidRPr="00D92F30">
        <w:rPr>
          <w:highlight w:val="yellow"/>
          <w:lang w:val="nl-BE"/>
        </w:rPr>
        <w:t>AI</w:t>
      </w:r>
      <w:r w:rsidR="00D92F30" w:rsidRPr="00D92F30">
        <w:rPr>
          <w:highlight w:val="yellow"/>
          <w:lang w:val="nl-BE"/>
        </w:rPr>
        <w:t>-systemen</w:t>
      </w:r>
      <w:r w:rsidRPr="00D92F30">
        <w:rPr>
          <w:highlight w:val="yellow"/>
          <w:lang w:val="nl-BE"/>
        </w:rPr>
        <w:t xml:space="preserve"> </w:t>
      </w:r>
      <w:r w:rsidR="00D92F30" w:rsidRPr="00D92F30">
        <w:rPr>
          <w:highlight w:val="yellow"/>
          <w:lang w:val="nl-BE"/>
        </w:rPr>
        <w:t>[EINDE WIJZIGING]</w:t>
      </w:r>
      <w:r w:rsidR="00D92F30">
        <w:rPr>
          <w:lang w:val="nl-BE"/>
        </w:rPr>
        <w:t xml:space="preserve"> </w:t>
      </w:r>
      <w:r w:rsidRPr="006E78FD">
        <w:rPr>
          <w:lang w:val="nl-BE"/>
        </w:rPr>
        <w:t>te valideren: een centrale instantie oprichten voor de validatie</w:t>
      </w:r>
      <w:r w:rsidR="009304EE" w:rsidRPr="006E78FD">
        <w:rPr>
          <w:lang w:val="nl-BE"/>
        </w:rPr>
        <w:t xml:space="preserve">, </w:t>
      </w:r>
      <w:r w:rsidRPr="006E78FD">
        <w:rPr>
          <w:lang w:val="nl-BE"/>
        </w:rPr>
        <w:t xml:space="preserve">accreditatie </w:t>
      </w:r>
      <w:r w:rsidR="009304EE" w:rsidRPr="006E78FD">
        <w:rPr>
          <w:lang w:val="nl-BE"/>
        </w:rPr>
        <w:t xml:space="preserve">en controle </w:t>
      </w:r>
      <w:r w:rsidRPr="006E78FD">
        <w:rPr>
          <w:lang w:val="nl-BE"/>
        </w:rPr>
        <w:t xml:space="preserve">van medische AI-systemen die op het Belgische grondgebied worden geïntroduceerd. (voorstel: naar het voorbeeld van wat werkt voor de accreditatie van geneesmiddelen </w:t>
      </w:r>
      <w:r w:rsidR="009304EE" w:rsidRPr="006E78FD">
        <w:rPr>
          <w:lang w:val="nl-BE"/>
        </w:rPr>
        <w:t xml:space="preserve">of het FAVV, </w:t>
      </w:r>
      <w:r w:rsidR="00B0648B" w:rsidRPr="006E78FD">
        <w:rPr>
          <w:lang w:val="nl-BE"/>
        </w:rPr>
        <w:t xml:space="preserve">een </w:t>
      </w:r>
      <w:r w:rsidR="009304EE" w:rsidRPr="006E78FD">
        <w:rPr>
          <w:lang w:val="nl-BE"/>
        </w:rPr>
        <w:t>onafhankelijke controle-instantie</w:t>
      </w:r>
      <w:r w:rsidR="00B0648B" w:rsidRPr="006E78FD">
        <w:rPr>
          <w:lang w:val="nl-BE"/>
        </w:rPr>
        <w:t xml:space="preserve"> oprichten </w:t>
      </w:r>
      <w:r w:rsidR="009304EE" w:rsidRPr="006E78FD">
        <w:rPr>
          <w:lang w:val="nl-BE"/>
        </w:rPr>
        <w:t xml:space="preserve">die belast </w:t>
      </w:r>
      <w:r w:rsidR="00B821B5" w:rsidRPr="006E78FD">
        <w:rPr>
          <w:lang w:val="nl-BE"/>
        </w:rPr>
        <w:t xml:space="preserve">is </w:t>
      </w:r>
      <w:r w:rsidR="009304EE" w:rsidRPr="006E78FD">
        <w:rPr>
          <w:lang w:val="nl-BE"/>
        </w:rPr>
        <w:t xml:space="preserve">met het goedkeuren, </w:t>
      </w:r>
      <w:r w:rsidR="00B821B5" w:rsidRPr="006E78FD">
        <w:rPr>
          <w:lang w:val="nl-BE"/>
        </w:rPr>
        <w:t xml:space="preserve">reguleren </w:t>
      </w:r>
      <w:r w:rsidR="009304EE" w:rsidRPr="006E78FD">
        <w:rPr>
          <w:lang w:val="nl-BE"/>
        </w:rPr>
        <w:t>en controleren van algoritmische en/of AI-systemen gedurende hun hele levensduur, met toegang tot de trainingsgegevens, de broncode en de testresultaten, en met de bevoegdheid om voorafgaand aan de accreditatie tests verplicht te stellen)</w:t>
      </w:r>
    </w:p>
    <w:p w14:paraId="2D023A39" w14:textId="08E03053" w:rsidR="00D92F30" w:rsidRPr="006E78FD" w:rsidRDefault="00D92F30" w:rsidP="000D5153">
      <w:pPr>
        <w:pStyle w:val="Corpsdetexte"/>
        <w:numPr>
          <w:ilvl w:val="0"/>
          <w:numId w:val="44"/>
        </w:numPr>
        <w:jc w:val="both"/>
        <w:rPr>
          <w:lang w:val="nl-BE"/>
        </w:rPr>
      </w:pPr>
      <w:r w:rsidRPr="00D92F30">
        <w:rPr>
          <w:highlight w:val="yellow"/>
          <w:lang w:val="nl-BE"/>
        </w:rPr>
        <w:t>[WIJZIGING] Het verplicht stellen van tests op vooringenomenheid voordat een medisch AI-systeem in gebruik wordt genomen [EINDE WIJZIGING]</w:t>
      </w:r>
    </w:p>
    <w:p w14:paraId="73C5EAC5" w14:textId="77777777" w:rsidR="00624CDB" w:rsidRPr="006E78FD" w:rsidRDefault="00624CDB" w:rsidP="000D5153">
      <w:pPr>
        <w:pStyle w:val="Corpsdetexte"/>
        <w:numPr>
          <w:ilvl w:val="0"/>
          <w:numId w:val="44"/>
        </w:numPr>
        <w:jc w:val="both"/>
        <w:rPr>
          <w:lang w:val="nl-BE"/>
        </w:rPr>
      </w:pPr>
      <w:r w:rsidRPr="006E78FD">
        <w:rPr>
          <w:lang w:val="nl-BE"/>
        </w:rPr>
        <w:t>Rekening houden met holistische gegevens in modellen (levenskeuzes)//rechten van de patiënt</w:t>
      </w:r>
    </w:p>
    <w:p w14:paraId="727B0042" w14:textId="6D2877FD" w:rsidR="00624CDB" w:rsidRPr="006E78FD" w:rsidRDefault="00624CDB" w:rsidP="000D5153">
      <w:pPr>
        <w:pStyle w:val="Corpsdetexte"/>
        <w:numPr>
          <w:ilvl w:val="0"/>
          <w:numId w:val="44"/>
        </w:numPr>
        <w:jc w:val="both"/>
        <w:rPr>
          <w:lang w:val="nl-BE"/>
        </w:rPr>
      </w:pPr>
      <w:proofErr w:type="spellStart"/>
      <w:r w:rsidRPr="006E78FD">
        <w:rPr>
          <w:lang w:val="nl-BE"/>
        </w:rPr>
        <w:t>Participatory</w:t>
      </w:r>
      <w:proofErr w:type="spellEnd"/>
      <w:r w:rsidRPr="006E78FD">
        <w:rPr>
          <w:lang w:val="nl-BE"/>
        </w:rPr>
        <w:t xml:space="preserve"> Design: </w:t>
      </w:r>
      <w:r w:rsidR="00FF6799" w:rsidRPr="006E78FD">
        <w:rPr>
          <w:lang w:val="nl-BE"/>
        </w:rPr>
        <w:t xml:space="preserve">(brede) </w:t>
      </w:r>
      <w:r w:rsidRPr="006E78FD">
        <w:rPr>
          <w:lang w:val="nl-BE"/>
        </w:rPr>
        <w:t>deelname van artsen aan de ontwikkeling van medische AI-systemen</w:t>
      </w:r>
    </w:p>
    <w:p w14:paraId="50C00C83" w14:textId="42A84102" w:rsidR="009304EE" w:rsidRPr="006E78FD" w:rsidRDefault="009304EE" w:rsidP="000D5153">
      <w:pPr>
        <w:pStyle w:val="Corpsdetexte"/>
        <w:numPr>
          <w:ilvl w:val="0"/>
          <w:numId w:val="44"/>
        </w:numPr>
        <w:jc w:val="both"/>
        <w:rPr>
          <w:lang w:val="nl-BE"/>
        </w:rPr>
      </w:pPr>
      <w:r w:rsidRPr="006E78FD">
        <w:rPr>
          <w:lang w:val="nl-BE"/>
        </w:rPr>
        <w:t>Voorafgaand aan de automatisering nadenken over de soorten gegevens die nodig zijn en ook over hoe elke stap in het besluitvormingsproces begrijpelijk en controleerbaar kan worden gemaakt</w:t>
      </w:r>
    </w:p>
    <w:p w14:paraId="2EF24DA9" w14:textId="486EA024" w:rsidR="00894EFA" w:rsidRPr="006E78FD" w:rsidRDefault="00894EFA" w:rsidP="000D5153">
      <w:pPr>
        <w:pStyle w:val="Corpsdetexte"/>
        <w:numPr>
          <w:ilvl w:val="0"/>
          <w:numId w:val="44"/>
        </w:numPr>
        <w:jc w:val="both"/>
        <w:rPr>
          <w:lang w:val="nl-BE"/>
        </w:rPr>
      </w:pPr>
      <w:r w:rsidRPr="006E78FD">
        <w:rPr>
          <w:lang w:val="nl-BE"/>
        </w:rPr>
        <w:t>Neem in de ontwikkelingsvereisten de informatiebehoeften van artsen op, zodat zij 1) de werking van het AI-systeem kunnen begrijpen en 2) dit aan patiënten kunnen uitleggen</w:t>
      </w:r>
    </w:p>
    <w:p w14:paraId="6084EC24" w14:textId="2679052A" w:rsidR="00617909" w:rsidRPr="006E78FD" w:rsidRDefault="00617909" w:rsidP="000D5153">
      <w:pPr>
        <w:pStyle w:val="Corpsdetexte"/>
        <w:numPr>
          <w:ilvl w:val="0"/>
          <w:numId w:val="44"/>
        </w:numPr>
        <w:jc w:val="both"/>
        <w:rPr>
          <w:lang w:val="nl-BE"/>
        </w:rPr>
      </w:pPr>
      <w:r w:rsidRPr="006E78FD">
        <w:rPr>
          <w:lang w:val="nl-BE"/>
        </w:rPr>
        <w:t>Ziekenhuizen financieren voor de nieuwe beperkingen die AI en gegevensbeheer hen opleggen</w:t>
      </w:r>
    </w:p>
    <w:p w14:paraId="710C1DC5" w14:textId="77777777" w:rsidR="00624CDB" w:rsidRPr="006E78FD" w:rsidRDefault="00624CDB">
      <w:pPr>
        <w:pStyle w:val="Corpsdetexte"/>
        <w:jc w:val="both"/>
        <w:rPr>
          <w:lang w:val="nl-BE"/>
        </w:rPr>
      </w:pPr>
    </w:p>
    <w:p w14:paraId="71A34DDF" w14:textId="7591B778" w:rsidR="00624CDB" w:rsidRDefault="00624CDB">
      <w:pPr>
        <w:pStyle w:val="Corpsdetexte"/>
        <w:jc w:val="both"/>
        <w:rPr>
          <w:b/>
          <w:bCs/>
          <w:i/>
          <w:iCs/>
          <w:lang w:val="fr-BE"/>
        </w:rPr>
      </w:pPr>
      <w:r w:rsidRPr="00624CDB">
        <w:rPr>
          <w:b/>
          <w:bCs/>
          <w:i/>
          <w:iCs/>
          <w:lang w:val="fr-BE"/>
        </w:rPr>
        <w:t xml:space="preserve">Met </w:t>
      </w:r>
      <w:proofErr w:type="spellStart"/>
      <w:r w:rsidRPr="00624CDB">
        <w:rPr>
          <w:b/>
          <w:bCs/>
          <w:i/>
          <w:iCs/>
          <w:lang w:val="fr-BE"/>
        </w:rPr>
        <w:t>betrekking</w:t>
      </w:r>
      <w:proofErr w:type="spellEnd"/>
      <w:r w:rsidRPr="00624CDB">
        <w:rPr>
          <w:b/>
          <w:bCs/>
          <w:i/>
          <w:iCs/>
          <w:lang w:val="fr-BE"/>
        </w:rPr>
        <w:t xml:space="preserve"> </w:t>
      </w:r>
      <w:proofErr w:type="spellStart"/>
      <w:r w:rsidRPr="00624CDB">
        <w:rPr>
          <w:b/>
          <w:bCs/>
          <w:i/>
          <w:iCs/>
          <w:lang w:val="fr-BE"/>
        </w:rPr>
        <w:t>tot</w:t>
      </w:r>
      <w:proofErr w:type="spellEnd"/>
      <w:r w:rsidRPr="00624CDB">
        <w:rPr>
          <w:b/>
          <w:bCs/>
          <w:i/>
          <w:iCs/>
          <w:lang w:val="fr-BE"/>
        </w:rPr>
        <w:t xml:space="preserve"> </w:t>
      </w:r>
      <w:proofErr w:type="spellStart"/>
      <w:r w:rsidRPr="00624CDB">
        <w:rPr>
          <w:b/>
          <w:bCs/>
          <w:i/>
          <w:iCs/>
          <w:lang w:val="fr-BE"/>
        </w:rPr>
        <w:t>patiënten</w:t>
      </w:r>
      <w:proofErr w:type="spellEnd"/>
    </w:p>
    <w:p w14:paraId="2F8BBC83" w14:textId="77777777" w:rsidR="00624CDB" w:rsidRDefault="00624CDB">
      <w:pPr>
        <w:pStyle w:val="Corpsdetexte"/>
        <w:jc w:val="both"/>
        <w:rPr>
          <w:lang w:val="fr-BE"/>
        </w:rPr>
      </w:pPr>
    </w:p>
    <w:p w14:paraId="17097034" w14:textId="37BD25E3" w:rsidR="00D70544" w:rsidRPr="006E78FD" w:rsidRDefault="00D70544" w:rsidP="000D5153">
      <w:pPr>
        <w:pStyle w:val="Corpsdetexte"/>
        <w:numPr>
          <w:ilvl w:val="0"/>
          <w:numId w:val="45"/>
        </w:numPr>
        <w:jc w:val="both"/>
        <w:rPr>
          <w:lang w:val="nl-BE"/>
        </w:rPr>
      </w:pPr>
      <w:r w:rsidRPr="006E78FD">
        <w:rPr>
          <w:lang w:val="nl-BE"/>
        </w:rPr>
        <w:t xml:space="preserve">Informatiecampagne voor burgers over </w:t>
      </w:r>
      <w:r w:rsidR="009304EE" w:rsidRPr="006E78FD">
        <w:rPr>
          <w:lang w:val="nl-BE"/>
        </w:rPr>
        <w:t>de Europese gegevensruimte en over de mogelijkheid om zich hiertegen te verzetten en hoe dat in zijn werk gaat.</w:t>
      </w:r>
    </w:p>
    <w:p w14:paraId="49DB6A12" w14:textId="6774EDE9" w:rsidR="00617909" w:rsidRDefault="00617909" w:rsidP="000D5153">
      <w:pPr>
        <w:pStyle w:val="Corpsdetexte"/>
        <w:numPr>
          <w:ilvl w:val="0"/>
          <w:numId w:val="45"/>
        </w:numPr>
        <w:jc w:val="both"/>
        <w:rPr>
          <w:lang w:val="fr-BE"/>
        </w:rPr>
      </w:pPr>
      <w:proofErr w:type="spellStart"/>
      <w:r>
        <w:rPr>
          <w:lang w:val="fr-BE"/>
        </w:rPr>
        <w:t>Vergoeding</w:t>
      </w:r>
      <w:proofErr w:type="spellEnd"/>
      <w:r>
        <w:rPr>
          <w:lang w:val="fr-BE"/>
        </w:rPr>
        <w:t xml:space="preserve"> van </w:t>
      </w:r>
      <w:proofErr w:type="spellStart"/>
      <w:r>
        <w:rPr>
          <w:lang w:val="fr-BE"/>
        </w:rPr>
        <w:t>medische</w:t>
      </w:r>
      <w:proofErr w:type="spellEnd"/>
      <w:r>
        <w:rPr>
          <w:lang w:val="fr-BE"/>
        </w:rPr>
        <w:t xml:space="preserve"> </w:t>
      </w:r>
      <w:proofErr w:type="spellStart"/>
      <w:r>
        <w:rPr>
          <w:lang w:val="fr-BE"/>
        </w:rPr>
        <w:t>toepassingen</w:t>
      </w:r>
      <w:proofErr w:type="spellEnd"/>
    </w:p>
    <w:p w14:paraId="53E88483" w14:textId="05C8B8D5" w:rsidR="00216B4A" w:rsidRPr="006E78FD" w:rsidRDefault="17140363" w:rsidP="000D5153">
      <w:pPr>
        <w:pStyle w:val="Corpsdetexte"/>
        <w:numPr>
          <w:ilvl w:val="0"/>
          <w:numId w:val="45"/>
        </w:numPr>
        <w:jc w:val="both"/>
        <w:rPr>
          <w:lang w:val="nl-BE"/>
        </w:rPr>
      </w:pPr>
      <w:r w:rsidRPr="006E78FD">
        <w:rPr>
          <w:lang w:val="nl-BE"/>
        </w:rPr>
        <w:t>Ontwikkeling en versterking van de gezondheidsgeletterdheid van de Belgische bevolking</w:t>
      </w:r>
    </w:p>
    <w:p w14:paraId="321B7758" w14:textId="1230CDA0" w:rsidR="521AB255" w:rsidRPr="006E78FD" w:rsidRDefault="50B4EC12" w:rsidP="00B0648B">
      <w:pPr>
        <w:pStyle w:val="Corpsdetexte"/>
        <w:numPr>
          <w:ilvl w:val="0"/>
          <w:numId w:val="45"/>
        </w:numPr>
        <w:jc w:val="both"/>
        <w:rPr>
          <w:lang w:val="nl-BE"/>
        </w:rPr>
      </w:pPr>
      <w:r w:rsidRPr="006E78FD">
        <w:rPr>
          <w:lang w:val="nl-BE"/>
        </w:rPr>
        <w:t xml:space="preserve">Begeleiding verzekeren voor minder zelfstandige patiënten </w:t>
      </w:r>
      <w:r w:rsidR="00B0648B" w:rsidRPr="006E78FD">
        <w:rPr>
          <w:lang w:val="nl-BE"/>
        </w:rPr>
        <w:t xml:space="preserve">of </w:t>
      </w:r>
      <w:r w:rsidRPr="006E78FD">
        <w:rPr>
          <w:lang w:val="nl-BE"/>
        </w:rPr>
        <w:t>patiënten die ver van de zorg wonen</w:t>
      </w:r>
      <w:r w:rsidR="1A21CDFC" w:rsidRPr="006E78FD">
        <w:rPr>
          <w:lang w:val="nl-BE"/>
        </w:rPr>
        <w:t xml:space="preserve">: het is utopisch om te denken dat </w:t>
      </w:r>
      <w:r w:rsidR="1B2C5E03" w:rsidRPr="006E78FD">
        <w:rPr>
          <w:lang w:val="nl-BE"/>
        </w:rPr>
        <w:t xml:space="preserve">artsen, verpleegkundigen </w:t>
      </w:r>
      <w:r w:rsidR="00B0648B" w:rsidRPr="006E78FD">
        <w:rPr>
          <w:lang w:val="nl-BE"/>
        </w:rPr>
        <w:t xml:space="preserve">enz. </w:t>
      </w:r>
      <w:r w:rsidR="1B2C5E03" w:rsidRPr="006E78FD">
        <w:rPr>
          <w:lang w:val="nl-BE"/>
        </w:rPr>
        <w:t xml:space="preserve">"de tijd zullen </w:t>
      </w:r>
      <w:r w:rsidR="00B0648B" w:rsidRPr="006E78FD">
        <w:rPr>
          <w:lang w:val="nl-BE"/>
        </w:rPr>
        <w:t>nemen</w:t>
      </w:r>
      <w:r w:rsidR="1B2C5E03" w:rsidRPr="006E78FD">
        <w:rPr>
          <w:lang w:val="nl-BE"/>
        </w:rPr>
        <w:t>" ==&amp;</w:t>
      </w:r>
      <w:proofErr w:type="spellStart"/>
      <w:r w:rsidR="1B2C5E03" w:rsidRPr="006E78FD">
        <w:rPr>
          <w:lang w:val="nl-BE"/>
        </w:rPr>
        <w:t>gt</w:t>
      </w:r>
      <w:proofErr w:type="spellEnd"/>
      <w:r w:rsidR="1B2C5E03" w:rsidRPr="006E78FD">
        <w:rPr>
          <w:lang w:val="nl-BE"/>
        </w:rPr>
        <w:t xml:space="preserve">; </w:t>
      </w:r>
      <w:r w:rsidR="1A21CDFC" w:rsidRPr="006E78FD">
        <w:rPr>
          <w:lang w:val="nl-BE"/>
        </w:rPr>
        <w:t>nieuwe beroepen</w:t>
      </w:r>
      <w:r w:rsidR="1B2C5E03" w:rsidRPr="006E78FD">
        <w:rPr>
          <w:lang w:val="nl-BE"/>
        </w:rPr>
        <w:t xml:space="preserve"> creëren </w:t>
      </w:r>
      <w:r w:rsidR="1A21CDFC" w:rsidRPr="006E78FD">
        <w:rPr>
          <w:lang w:val="nl-BE"/>
        </w:rPr>
        <w:t xml:space="preserve">voor begeleiding bij de zorg </w:t>
      </w:r>
    </w:p>
    <w:p w14:paraId="3648669D" w14:textId="3FB8D714" w:rsidR="00642BA6" w:rsidRPr="00624CDB" w:rsidRDefault="00624CDB" w:rsidP="339D40E6">
      <w:pPr>
        <w:pStyle w:val="Corpsdetexte"/>
        <w:spacing w:before="243"/>
        <w:rPr>
          <w:rFonts w:ascii="Calibri"/>
          <w:b/>
          <w:bCs/>
          <w:i/>
          <w:iCs/>
          <w:lang w:val="fr-BE"/>
        </w:rPr>
      </w:pPr>
      <w:r w:rsidRPr="339D40E6">
        <w:rPr>
          <w:rFonts w:ascii="Calibri"/>
          <w:b/>
          <w:bCs/>
          <w:i/>
          <w:iCs/>
          <w:lang w:val="fr-BE"/>
        </w:rPr>
        <w:t xml:space="preserve">Met </w:t>
      </w:r>
      <w:proofErr w:type="spellStart"/>
      <w:r w:rsidRPr="339D40E6">
        <w:rPr>
          <w:rFonts w:ascii="Calibri"/>
          <w:b/>
          <w:bCs/>
          <w:i/>
          <w:iCs/>
          <w:lang w:val="fr-BE"/>
        </w:rPr>
        <w:t>betrekking</w:t>
      </w:r>
      <w:proofErr w:type="spellEnd"/>
      <w:r w:rsidRPr="339D40E6">
        <w:rPr>
          <w:rFonts w:ascii="Calibri"/>
          <w:b/>
          <w:bCs/>
          <w:i/>
          <w:iCs/>
          <w:lang w:val="fr-BE"/>
        </w:rPr>
        <w:t xml:space="preserve"> </w:t>
      </w:r>
      <w:proofErr w:type="spellStart"/>
      <w:r w:rsidRPr="339D40E6">
        <w:rPr>
          <w:rFonts w:ascii="Calibri"/>
          <w:b/>
          <w:bCs/>
          <w:i/>
          <w:iCs/>
          <w:lang w:val="fr-BE"/>
        </w:rPr>
        <w:t>tot</w:t>
      </w:r>
      <w:proofErr w:type="spellEnd"/>
      <w:r w:rsidRPr="339D40E6">
        <w:rPr>
          <w:rFonts w:ascii="Calibri"/>
          <w:b/>
          <w:bCs/>
          <w:i/>
          <w:iCs/>
          <w:lang w:val="fr-BE"/>
        </w:rPr>
        <w:t xml:space="preserve"> </w:t>
      </w:r>
      <w:proofErr w:type="spellStart"/>
      <w:r w:rsidRPr="339D40E6">
        <w:rPr>
          <w:rFonts w:ascii="Calibri"/>
          <w:b/>
          <w:bCs/>
          <w:i/>
          <w:iCs/>
          <w:lang w:val="fr-BE"/>
        </w:rPr>
        <w:t>ziekenhuizen</w:t>
      </w:r>
      <w:proofErr w:type="spellEnd"/>
    </w:p>
    <w:p w14:paraId="682F01B0" w14:textId="77777777" w:rsidR="00642BA6" w:rsidRPr="00EE22EE" w:rsidRDefault="00642BA6">
      <w:pPr>
        <w:pStyle w:val="Corpsdetexte"/>
        <w:rPr>
          <w:sz w:val="20"/>
          <w:lang w:val="fr-BE"/>
        </w:rPr>
      </w:pPr>
    </w:p>
    <w:p w14:paraId="7921769D" w14:textId="77777777" w:rsidR="00D70544" w:rsidRPr="006E78FD" w:rsidRDefault="00D70544" w:rsidP="000D5153">
      <w:pPr>
        <w:pStyle w:val="Corpsdetexte"/>
        <w:numPr>
          <w:ilvl w:val="0"/>
          <w:numId w:val="46"/>
        </w:numPr>
        <w:jc w:val="both"/>
        <w:rPr>
          <w:lang w:val="nl-BE"/>
        </w:rPr>
      </w:pPr>
      <w:r w:rsidRPr="006E78FD">
        <w:rPr>
          <w:lang w:val="nl-BE"/>
        </w:rPr>
        <w:t>Uniforme kwaliteit van de zorg op alle zorglocaties</w:t>
      </w:r>
    </w:p>
    <w:p w14:paraId="6E60B858" w14:textId="2A908166" w:rsidR="00642BA6" w:rsidRPr="006E78FD" w:rsidRDefault="00D70544" w:rsidP="000D5153">
      <w:pPr>
        <w:pStyle w:val="Corpsdetexte"/>
        <w:numPr>
          <w:ilvl w:val="0"/>
          <w:numId w:val="46"/>
        </w:numPr>
        <w:rPr>
          <w:sz w:val="20"/>
          <w:lang w:val="nl-BE"/>
        </w:rPr>
      </w:pPr>
      <w:r w:rsidRPr="006E78FD">
        <w:rPr>
          <w:lang w:val="nl-BE"/>
        </w:rPr>
        <w:t>Versterking van de cyberveiligheid en begeleiding, ook financieel, van de toenemende cybervolwassenheid van ziekenhuizen</w:t>
      </w:r>
    </w:p>
    <w:p w14:paraId="0F8CE808" w14:textId="01689032" w:rsidR="00642BA6" w:rsidRPr="006E78FD" w:rsidRDefault="00894EFA" w:rsidP="000D5153">
      <w:pPr>
        <w:pStyle w:val="Corpsdetexte"/>
        <w:numPr>
          <w:ilvl w:val="0"/>
          <w:numId w:val="46"/>
        </w:numPr>
        <w:rPr>
          <w:lang w:val="nl-BE"/>
        </w:rPr>
      </w:pPr>
      <w:r w:rsidRPr="006E78FD">
        <w:rPr>
          <w:lang w:val="nl-BE"/>
        </w:rPr>
        <w:t>In alle ziekenhuizen zorgen voor de aanwezigheid van de nodige expertise om AI-modellen te analyseren en te beoordelen</w:t>
      </w:r>
    </w:p>
    <w:p w14:paraId="0E5ECF9B" w14:textId="3BFC0CB0" w:rsidR="00617909" w:rsidRPr="006E78FD" w:rsidRDefault="00617909" w:rsidP="000D5153">
      <w:pPr>
        <w:pStyle w:val="Corpsdetexte"/>
        <w:numPr>
          <w:ilvl w:val="0"/>
          <w:numId w:val="46"/>
        </w:numPr>
        <w:rPr>
          <w:lang w:val="nl-BE"/>
        </w:rPr>
      </w:pPr>
      <w:r w:rsidRPr="006E78FD">
        <w:rPr>
          <w:lang w:val="nl-BE"/>
        </w:rPr>
        <w:t>Toezicht houden op de opleiding van het ziekenhuispersoneel om de kwaliteit van het menselijk toezicht op AI te waarborgen</w:t>
      </w:r>
    </w:p>
    <w:p w14:paraId="698868A8" w14:textId="0A1DA947" w:rsidR="00617909" w:rsidRPr="006E78FD" w:rsidRDefault="00617909" w:rsidP="000D5153">
      <w:pPr>
        <w:pStyle w:val="Corpsdetexte"/>
        <w:numPr>
          <w:ilvl w:val="0"/>
          <w:numId w:val="46"/>
        </w:numPr>
        <w:rPr>
          <w:lang w:val="nl-BE"/>
        </w:rPr>
      </w:pPr>
      <w:r w:rsidRPr="006E78FD">
        <w:rPr>
          <w:lang w:val="nl-BE"/>
        </w:rPr>
        <w:t xml:space="preserve">Verankering van de ethische principes van welwillendheid (toepassing van AI alleen als dit tot betere prestaties leidt), informatieverstrekking aan de patiënt, autonomie van de patiënt, </w:t>
      </w:r>
      <w:r w:rsidR="00B821B5" w:rsidRPr="006E78FD">
        <w:rPr>
          <w:lang w:val="nl-BE"/>
        </w:rPr>
        <w:t>(</w:t>
      </w:r>
      <w:r w:rsidRPr="006E78FD">
        <w:rPr>
          <w:lang w:val="nl-BE"/>
        </w:rPr>
        <w:t>werkelijk</w:t>
      </w:r>
      <w:r w:rsidR="00B821B5" w:rsidRPr="006E78FD">
        <w:rPr>
          <w:lang w:val="nl-BE"/>
        </w:rPr>
        <w:t xml:space="preserve">) geïnformeerde </w:t>
      </w:r>
      <w:r w:rsidRPr="006E78FD">
        <w:rPr>
          <w:lang w:val="nl-BE"/>
        </w:rPr>
        <w:t xml:space="preserve">toestemming </w:t>
      </w:r>
      <w:r w:rsidR="00B821B5" w:rsidRPr="006E78FD">
        <w:rPr>
          <w:lang w:val="nl-BE"/>
        </w:rPr>
        <w:t>van de patiënt</w:t>
      </w:r>
    </w:p>
    <w:p w14:paraId="14CD07C1" w14:textId="77777777" w:rsidR="00216B4A" w:rsidRPr="006E78FD" w:rsidRDefault="00216B4A" w:rsidP="00216B4A">
      <w:pPr>
        <w:pStyle w:val="Corpsdetexte"/>
        <w:rPr>
          <w:sz w:val="20"/>
          <w:lang w:val="nl-BE"/>
        </w:rPr>
      </w:pPr>
    </w:p>
    <w:p w14:paraId="67D642C4" w14:textId="61150919" w:rsidR="339D40E6" w:rsidRPr="006E78FD" w:rsidRDefault="339D40E6" w:rsidP="339D40E6">
      <w:pPr>
        <w:pStyle w:val="Corpsdetexte"/>
        <w:rPr>
          <w:b/>
          <w:bCs/>
          <w:i/>
          <w:iCs/>
          <w:sz w:val="20"/>
          <w:szCs w:val="20"/>
          <w:lang w:val="nl-BE"/>
        </w:rPr>
      </w:pPr>
    </w:p>
    <w:p w14:paraId="11B163A9" w14:textId="4D9F9837" w:rsidR="00216B4A" w:rsidRPr="006E78FD" w:rsidRDefault="00216B4A" w:rsidP="339D40E6">
      <w:pPr>
        <w:pStyle w:val="Corpsdetexte"/>
        <w:rPr>
          <w:rFonts w:asciiTheme="minorHAnsi" w:hAnsiTheme="minorHAnsi" w:cstheme="minorHAnsi"/>
          <w:i/>
          <w:iCs/>
          <w:lang w:val="nl-BE"/>
        </w:rPr>
      </w:pPr>
      <w:r w:rsidRPr="006E78FD">
        <w:rPr>
          <w:rFonts w:asciiTheme="minorHAnsi" w:hAnsiTheme="minorHAnsi" w:cstheme="minorHAnsi"/>
          <w:b/>
          <w:bCs/>
          <w:i/>
          <w:iCs/>
          <w:lang w:val="nl-BE"/>
        </w:rPr>
        <w:t xml:space="preserve">Met betrekking tot ontwikkelaars </w:t>
      </w:r>
      <w:r w:rsidR="005A0E1E" w:rsidRPr="006E78FD">
        <w:rPr>
          <w:rFonts w:asciiTheme="minorHAnsi" w:hAnsiTheme="minorHAnsi" w:cstheme="minorHAnsi"/>
          <w:b/>
          <w:bCs/>
          <w:i/>
          <w:iCs/>
          <w:lang w:val="nl-BE"/>
        </w:rPr>
        <w:t>van AI-systemen in de gezondheidszorg</w:t>
      </w:r>
    </w:p>
    <w:p w14:paraId="695E51C9" w14:textId="77777777" w:rsidR="00216B4A" w:rsidRPr="006E78FD" w:rsidRDefault="00216B4A" w:rsidP="00216B4A">
      <w:pPr>
        <w:pStyle w:val="Corpsdetexte"/>
        <w:rPr>
          <w:sz w:val="20"/>
          <w:lang w:val="nl-BE"/>
        </w:rPr>
      </w:pPr>
    </w:p>
    <w:p w14:paraId="2765EFBB" w14:textId="1C87258C" w:rsidR="00216B4A" w:rsidRPr="006E78FD" w:rsidRDefault="005A0E1E" w:rsidP="00216B4A">
      <w:pPr>
        <w:pStyle w:val="Corpsdetexte"/>
        <w:numPr>
          <w:ilvl w:val="0"/>
          <w:numId w:val="46"/>
        </w:numPr>
        <w:rPr>
          <w:lang w:val="nl-BE"/>
        </w:rPr>
      </w:pPr>
      <w:r w:rsidRPr="006E78FD">
        <w:rPr>
          <w:lang w:val="nl-BE"/>
        </w:rPr>
        <w:t>Methodologische</w:t>
      </w:r>
      <w:r w:rsidR="00216B4A" w:rsidRPr="006E78FD">
        <w:rPr>
          <w:lang w:val="nl-BE"/>
        </w:rPr>
        <w:t xml:space="preserve"> kwaliteitsnormen opleggen </w:t>
      </w:r>
      <w:r w:rsidRPr="006E78FD">
        <w:rPr>
          <w:lang w:val="nl-BE"/>
        </w:rPr>
        <w:t xml:space="preserve">met betrekking tot de keuze van de monsters die worden getest en geëvalueerd, zodat deze monsters voldoen aan de eisen van de medische </w:t>
      </w:r>
      <w:r w:rsidRPr="006E78FD">
        <w:rPr>
          <w:lang w:val="nl-BE"/>
        </w:rPr>
        <w:lastRenderedPageBreak/>
        <w:t>wetenschap en voldoende representatief en divers zijn</w:t>
      </w:r>
    </w:p>
    <w:p w14:paraId="3FF29CC2" w14:textId="02083889" w:rsidR="005A0E1E" w:rsidRPr="004E39DC" w:rsidRDefault="005A0E1E" w:rsidP="00216B4A">
      <w:pPr>
        <w:pStyle w:val="Corpsdetexte"/>
        <w:numPr>
          <w:ilvl w:val="0"/>
          <w:numId w:val="46"/>
        </w:numPr>
        <w:rPr>
          <w:lang w:val="nl-BE"/>
        </w:rPr>
      </w:pPr>
      <w:r w:rsidRPr="004E39DC">
        <w:rPr>
          <w:lang w:val="nl-BE"/>
        </w:rPr>
        <w:t xml:space="preserve">Verplicht stellen </w:t>
      </w:r>
      <w:r w:rsidR="00B0648B" w:rsidRPr="004E39DC">
        <w:rPr>
          <w:lang w:val="nl-BE"/>
        </w:rPr>
        <w:t xml:space="preserve">dat </w:t>
      </w:r>
      <w:r w:rsidRPr="004E39DC">
        <w:rPr>
          <w:lang w:val="nl-BE"/>
        </w:rPr>
        <w:t xml:space="preserve">bij de ontwikkeling </w:t>
      </w:r>
      <w:r w:rsidR="00B0648B" w:rsidRPr="004E39DC">
        <w:rPr>
          <w:lang w:val="nl-BE"/>
        </w:rPr>
        <w:t xml:space="preserve">van medische AI-systemen </w:t>
      </w:r>
      <w:r w:rsidRPr="004E39DC">
        <w:rPr>
          <w:lang w:val="nl-BE"/>
        </w:rPr>
        <w:t>artsen, consumenten- en/of patiëntenverenigingen en mensenrechtenactivisten worden betrokken</w:t>
      </w:r>
    </w:p>
    <w:p w14:paraId="37F22E1C" w14:textId="7B250EF2" w:rsidR="004E39DC" w:rsidRDefault="004E39DC" w:rsidP="00216B4A">
      <w:pPr>
        <w:pStyle w:val="Corpsdetexte"/>
        <w:numPr>
          <w:ilvl w:val="0"/>
          <w:numId w:val="46"/>
        </w:numPr>
        <w:rPr>
          <w:highlight w:val="yellow"/>
          <w:lang w:val="nl-BE"/>
        </w:rPr>
      </w:pPr>
      <w:r w:rsidRPr="004E39DC">
        <w:rPr>
          <w:highlight w:val="yellow"/>
          <w:lang w:val="nl-BE"/>
        </w:rPr>
        <w:t>[WIJZIGING] Verplichte vermelding van de bronnen van de door de AI voorgestelde medische beslissingen, waartoe zowel de arts als de patiënt toegang moeten hebben [EINDE WIJZIGING]</w:t>
      </w:r>
    </w:p>
    <w:p w14:paraId="2BAE294A" w14:textId="77777777" w:rsidR="00642BA6" w:rsidRPr="003F5512" w:rsidRDefault="00642BA6">
      <w:pPr>
        <w:pStyle w:val="Corpsdetexte"/>
        <w:rPr>
          <w:sz w:val="20"/>
          <w:lang w:val="fr-BE"/>
        </w:rPr>
      </w:pPr>
    </w:p>
    <w:p w14:paraId="375165BA" w14:textId="77777777" w:rsidR="00642BA6" w:rsidRPr="003F5512" w:rsidRDefault="00642BA6">
      <w:pPr>
        <w:pStyle w:val="Corpsdetexte"/>
        <w:rPr>
          <w:sz w:val="20"/>
          <w:lang w:val="fr-BE"/>
        </w:rPr>
      </w:pPr>
    </w:p>
    <w:p w14:paraId="48B8659D" w14:textId="77777777" w:rsidR="00642BA6" w:rsidRPr="003F5512" w:rsidRDefault="00642BA6">
      <w:pPr>
        <w:pStyle w:val="Corpsdetexte"/>
        <w:rPr>
          <w:sz w:val="20"/>
          <w:lang w:val="fr-BE"/>
        </w:rPr>
      </w:pPr>
    </w:p>
    <w:p w14:paraId="651F1817" w14:textId="77777777" w:rsidR="00642BA6" w:rsidRPr="003F5512" w:rsidRDefault="00642BA6">
      <w:pPr>
        <w:pStyle w:val="Corpsdetexte"/>
        <w:rPr>
          <w:sz w:val="20"/>
          <w:lang w:val="fr-BE"/>
        </w:rPr>
      </w:pPr>
    </w:p>
    <w:p w14:paraId="74EC254F" w14:textId="77777777" w:rsidR="00642BA6" w:rsidRPr="003F5512" w:rsidRDefault="00642BA6">
      <w:pPr>
        <w:pStyle w:val="Corpsdetexte"/>
        <w:rPr>
          <w:sz w:val="20"/>
          <w:lang w:val="fr-BE"/>
        </w:rPr>
      </w:pPr>
    </w:p>
    <w:p w14:paraId="22604AAD" w14:textId="77777777" w:rsidR="00642BA6" w:rsidRPr="003F5512" w:rsidRDefault="00642BA6">
      <w:pPr>
        <w:pStyle w:val="Corpsdetexte"/>
        <w:rPr>
          <w:sz w:val="20"/>
          <w:lang w:val="fr-BE"/>
        </w:rPr>
      </w:pPr>
    </w:p>
    <w:p w14:paraId="631D95CE" w14:textId="77777777" w:rsidR="00642BA6" w:rsidRPr="003F5512" w:rsidRDefault="00642BA6">
      <w:pPr>
        <w:pStyle w:val="Corpsdetexte"/>
        <w:rPr>
          <w:sz w:val="20"/>
          <w:lang w:val="fr-BE"/>
        </w:rPr>
      </w:pPr>
    </w:p>
    <w:p w14:paraId="0108DA34" w14:textId="77777777" w:rsidR="00642BA6" w:rsidRPr="003F5512" w:rsidRDefault="00642BA6">
      <w:pPr>
        <w:pStyle w:val="Corpsdetexte"/>
        <w:rPr>
          <w:sz w:val="20"/>
          <w:lang w:val="fr-BE"/>
        </w:rPr>
      </w:pPr>
    </w:p>
    <w:p w14:paraId="4BA7B29D" w14:textId="77777777" w:rsidR="00642BA6" w:rsidRPr="003F5512" w:rsidRDefault="00642BA6">
      <w:pPr>
        <w:pStyle w:val="Corpsdetexte"/>
        <w:rPr>
          <w:sz w:val="20"/>
          <w:lang w:val="fr-BE"/>
        </w:rPr>
      </w:pPr>
    </w:p>
    <w:p w14:paraId="7B7C13F0" w14:textId="77777777" w:rsidR="00642BA6" w:rsidRPr="003F5512" w:rsidRDefault="00642BA6">
      <w:pPr>
        <w:pStyle w:val="Corpsdetexte"/>
        <w:rPr>
          <w:sz w:val="20"/>
          <w:lang w:val="fr-BE"/>
        </w:rPr>
      </w:pPr>
    </w:p>
    <w:p w14:paraId="6215E0DC" w14:textId="77777777" w:rsidR="00642BA6" w:rsidRPr="003F5512" w:rsidRDefault="00642BA6">
      <w:pPr>
        <w:pStyle w:val="Corpsdetexte"/>
        <w:rPr>
          <w:sz w:val="20"/>
          <w:lang w:val="fr-BE"/>
        </w:rPr>
      </w:pPr>
    </w:p>
    <w:p w14:paraId="7C604FBB" w14:textId="77777777" w:rsidR="00642BA6" w:rsidRPr="003F5512" w:rsidRDefault="00642BA6">
      <w:pPr>
        <w:pStyle w:val="Corpsdetexte"/>
        <w:rPr>
          <w:sz w:val="20"/>
          <w:lang w:val="fr-BE"/>
        </w:rPr>
      </w:pPr>
    </w:p>
    <w:p w14:paraId="15DFA3C9" w14:textId="77777777" w:rsidR="00642BA6" w:rsidRPr="003F5512" w:rsidRDefault="00642BA6">
      <w:pPr>
        <w:pStyle w:val="Corpsdetexte"/>
        <w:rPr>
          <w:sz w:val="20"/>
          <w:lang w:val="fr-BE"/>
        </w:rPr>
      </w:pPr>
    </w:p>
    <w:p w14:paraId="3F9B0A65" w14:textId="77777777" w:rsidR="00642BA6" w:rsidRPr="003F5512" w:rsidRDefault="00642BA6">
      <w:pPr>
        <w:pStyle w:val="Corpsdetexte"/>
        <w:rPr>
          <w:sz w:val="20"/>
          <w:lang w:val="fr-BE"/>
        </w:rPr>
      </w:pPr>
    </w:p>
    <w:p w14:paraId="22E06584" w14:textId="4D25E35C" w:rsidR="00642BA6" w:rsidRPr="00F074F5" w:rsidRDefault="00237B99" w:rsidP="00F074F5">
      <w:pPr>
        <w:pStyle w:val="Corpsdetexte"/>
        <w:spacing w:before="146"/>
        <w:rPr>
          <w:sz w:val="20"/>
        </w:rPr>
      </w:pPr>
      <w:r>
        <w:rPr>
          <w:noProof/>
          <w:sz w:val="20"/>
        </w:rPr>
        <mc:AlternateContent>
          <mc:Choice Requires="wps">
            <w:drawing>
              <wp:anchor distT="0" distB="0" distL="0" distR="0" simplePos="0" relativeHeight="487592960" behindDoc="1" locked="0" layoutInCell="1" allowOverlap="1" wp14:anchorId="59014CB1" wp14:editId="21E7F88C">
                <wp:simplePos x="0" y="0"/>
                <wp:positionH relativeFrom="page">
                  <wp:posOffset>899464</wp:posOffset>
                </wp:positionH>
                <wp:positionV relativeFrom="paragraph">
                  <wp:posOffset>263090</wp:posOffset>
                </wp:positionV>
                <wp:extent cx="1829435" cy="9525"/>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3"/>
                              </a:lnTo>
                              <a:lnTo>
                                <a:pt x="1829053" y="9143"/>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w:pict>
              <v:shape id="Graphic 53" style="position:absolute;margin-left:70.8pt;margin-top:20.7pt;width:144.05pt;height:.75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9525" o:spid="_x0000_s1026" fillcolor="black" stroked="f" path="m1829053,l,,,9143r1829053,l182905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" w14:anchorId="57BD7214">
                <v:path arrowok="t"/>
                <w10:wrap type="topAndBottom" anchorx="page"/>
              </v:shape>
            </w:pict>
          </mc:Fallback>
        </mc:AlternateContent>
      </w:r>
    </w:p>
    <w:sectPr w:rsidR="00642BA6" w:rsidRPr="00F074F5">
      <w:footerReference w:type="default" r:id="rId84"/>
      <w:pgSz w:w="11910" w:h="16840"/>
      <w:pgMar w:top="1360" w:right="1275" w:bottom="1200" w:left="1275" w:header="0" w:footer="100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ossin Muriel" w:date="2025-09-05T12:13:00Z" w:initials="MD">
    <w:p w14:paraId="51C1D8F1" w14:textId="77777777" w:rsidR="00993117" w:rsidRDefault="0009388C" w:rsidP="00993117">
      <w:pPr>
        <w:pStyle w:val="Commentaire"/>
      </w:pPr>
      <w:r>
        <w:rPr>
          <w:rStyle w:val="Marquedecommentaire"/>
        </w:rPr>
        <w:annotationRef/>
      </w:r>
      <w:r w:rsidR="00993117">
        <w:rPr>
          <w:lang w:val="fr-BE"/>
        </w:rPr>
        <w:t>Tijdens de bijeenkomsten van 2024-2025 is er weinig (of geen) aandacht besteed aan deze kwesties, evenals aan de specifieke behoeften van personen met een handicap ten aanzien van nieuwe technologieën. Wilt de WG deze kwesties verder uitdiepen door nieuwe sprekers uit te nodigen in 2025-2026? Zo ja, kiest de WG er dan voor om het standpuntdocument in afwachting van de voltooiing van het onderdeel "zorgtraject" en "specifieke behoeften van personen met een handicap" op te schorten, of kiest de WG ervoor om het document in twee delen op te splitsen, die afzonderlijk kunnen worden gepubliceerd: rechten (dit document) versus zorgtraject (document dat nog moet geschreven worden)?</w:t>
      </w:r>
    </w:p>
  </w:comment>
  <w:comment w:id="33" w:author="Duchenne Véronique" w:date="2025-08-11T17:17:00Z" w:initials="DV">
    <w:p w14:paraId="5105963C" w14:textId="1FC6EFC9" w:rsidR="008E4832" w:rsidRDefault="008E4832">
      <w:r>
        <w:annotationRef/>
      </w:r>
      <w:r w:rsidRPr="13C52D8C">
        <w:t xml:space="preserve">Ik kan mij dat niet meer herinneren. Anderen dan de leden van de werkgroep? </w:t>
      </w:r>
    </w:p>
  </w:comment>
  <w:comment w:id="34" w:author="Dossin Muriel" w:date="2025-08-11T17:36:00Z" w:initials="DM">
    <w:p w14:paraId="2DAC8DD9" w14:textId="150E6053" w:rsidR="008E4832" w:rsidRDefault="008E4832">
      <w:r>
        <w:annotationRef/>
      </w:r>
      <w:r w:rsidRPr="4D4F8C09">
        <w:t>Nee. Ik zag deze plek als een lijst van alle categorieën personen die zijn geraadpleegd. Er zijn overlappingen tussen bepaalde categorieën. Een ander voorbeeld: artsen.</w:t>
      </w:r>
    </w:p>
  </w:comment>
  <w:comment w:id="86" w:author="Dossin Muriel" w:date="2025-09-04T15:11:00Z" w:initials="MD">
    <w:p w14:paraId="4041487F" w14:textId="77777777" w:rsidR="007752A1" w:rsidRDefault="007752A1" w:rsidP="007752A1">
      <w:pPr>
        <w:pStyle w:val="Commentaire"/>
      </w:pPr>
      <w:r>
        <w:rPr>
          <w:rStyle w:val="Marquedecommentaire"/>
        </w:rPr>
        <w:annotationRef/>
      </w:r>
      <w:r>
        <w:rPr>
          <w:lang w:val="fr-BE"/>
        </w:rPr>
        <w:t>Is dit het geval voor toepassingen, AI-apparaten voor thuisgebruik? Te controleren.</w:t>
      </w:r>
    </w:p>
  </w:comment>
  <w:comment w:id="99" w:author="Duchenne Véronique" w:date="2025-08-13T10:34:00Z" w:initials="DV">
    <w:p w14:paraId="6D5D01DB" w14:textId="7A89A58C" w:rsidR="008E4832" w:rsidRDefault="008E4832">
      <w:r>
        <w:annotationRef/>
      </w:r>
      <w:r w:rsidRPr="738E17E4">
        <w:t xml:space="preserve">Belangrijke uitdaging met betrekking tot AI en nieuwe technologieën </w:t>
      </w:r>
    </w:p>
  </w:comment>
  <w:comment w:id="103" w:author="Duchenne Véronique" w:date="2025-08-13T11:11:00Z" w:initials="DV">
    <w:p w14:paraId="2921C86F" w14:textId="29604FCC" w:rsidR="008E4832" w:rsidRDefault="008E4832">
      <w:r>
        <w:annotationRef/>
      </w:r>
      <w:r w:rsidRPr="6F6F6891">
        <w:t xml:space="preserve">Wat voorziet deze norm? Een bijzonderheid voor personen met een handicap? </w:t>
      </w:r>
    </w:p>
  </w:comment>
  <w:comment w:id="104" w:author="Dossin Muriel" w:date="2025-09-05T13:27:00Z" w:initials="MD">
    <w:p w14:paraId="4C48D011" w14:textId="77777777" w:rsidR="00247245" w:rsidRDefault="00247245" w:rsidP="00247245">
      <w:pPr>
        <w:pStyle w:val="Commentaire"/>
      </w:pPr>
      <w:r>
        <w:rPr>
          <w:rStyle w:val="Marquedecommentaire"/>
        </w:rPr>
        <w:annotationRef/>
      </w:r>
      <w:r>
        <w:rPr>
          <w:lang w:val="fr-BE"/>
        </w:rPr>
        <w:t>Dit is een concept dat door Sofia Palmieri wordt gebruikt en dat mij zinvol lijkt, maar dat voor zover ik weet niet op enige tekst is gebaseerd.</w:t>
      </w:r>
    </w:p>
  </w:comment>
  <w:comment w:id="106" w:author="Dossin Muriel" w:date="2025-09-05T13:27:00Z" w:initials="MD">
    <w:p w14:paraId="034080A8" w14:textId="77777777" w:rsidR="00247245" w:rsidRDefault="00247245" w:rsidP="00247245">
      <w:pPr>
        <w:pStyle w:val="Commentaire"/>
      </w:pPr>
      <w:r>
        <w:rPr>
          <w:rStyle w:val="Marquedecommentaire"/>
        </w:rPr>
        <w:annotationRef/>
      </w:r>
      <w:r>
        <w:rPr>
          <w:lang w:val="fr-BE"/>
        </w:rPr>
        <w:t>Dit dient nader onderzocht te worden.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C1D8F1" w15:done="0"/>
  <w15:commentEx w15:paraId="5105963C" w15:done="0"/>
  <w15:commentEx w15:paraId="2DAC8DD9" w15:paraIdParent="5105963C" w15:done="0"/>
  <w15:commentEx w15:paraId="4041487F" w15:done="0"/>
  <w15:commentEx w15:paraId="6D5D01DB" w15:done="0"/>
  <w15:commentEx w15:paraId="2921C86F" w15:done="0"/>
  <w15:commentEx w15:paraId="4C48D011" w15:paraIdParent="2921C86F" w15:done="0"/>
  <w15:commentEx w15:paraId="0340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4DF768" w16cex:dateUtc="2025-09-05T10:13:00Z"/>
  <w16cex:commentExtensible w16cex:durableId="07629C73" w16cex:dateUtc="2025-08-11T15:17:00Z"/>
  <w16cex:commentExtensible w16cex:durableId="649505B3" w16cex:dateUtc="2025-08-11T15:36:00Z"/>
  <w16cex:commentExtensible w16cex:durableId="22AA3EE6" w16cex:dateUtc="2025-09-04T13:11:00Z"/>
  <w16cex:commentExtensible w16cex:durableId="6C8BFE35" w16cex:dateUtc="2025-08-13T08:34:00Z"/>
  <w16cex:commentExtensible w16cex:durableId="0E3BC5DA" w16cex:dateUtc="2025-08-13T09:11:00Z"/>
  <w16cex:commentExtensible w16cex:durableId="1210EEF6" w16cex:dateUtc="2025-09-05T11:27:00Z"/>
  <w16cex:commentExtensible w16cex:durableId="0A1031A1" w16cex:dateUtc="2025-09-0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C1D8F1" w16cid:durableId="4A4DF768"/>
  <w16cid:commentId w16cid:paraId="5105963C" w16cid:durableId="07629C73"/>
  <w16cid:commentId w16cid:paraId="2DAC8DD9" w16cid:durableId="649505B3"/>
  <w16cid:commentId w16cid:paraId="4041487F" w16cid:durableId="22AA3EE6"/>
  <w16cid:commentId w16cid:paraId="6D5D01DB" w16cid:durableId="6C8BFE35"/>
  <w16cid:commentId w16cid:paraId="2921C86F" w16cid:durableId="0E3BC5DA"/>
  <w16cid:commentId w16cid:paraId="4C48D011" w16cid:durableId="1210EEF6"/>
  <w16cid:commentId w16cid:paraId="034080A8" w16cid:durableId="0A1031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7E05A" w14:textId="77777777" w:rsidR="00237B99" w:rsidRDefault="00237B99">
      <w:r>
        <w:separator/>
      </w:r>
    </w:p>
  </w:endnote>
  <w:endnote w:type="continuationSeparator" w:id="0">
    <w:p w14:paraId="70C7A0C4" w14:textId="77777777" w:rsidR="00237B99" w:rsidRDefault="0023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1142" w14:textId="77777777" w:rsidR="00642BA6" w:rsidRDefault="00237B99">
    <w:pPr>
      <w:pStyle w:val="Corpsdetexte"/>
      <w:spacing w:line="14" w:lineRule="auto"/>
      <w:rPr>
        <w:sz w:val="20"/>
      </w:rPr>
    </w:pPr>
    <w:r>
      <w:rPr>
        <w:noProof/>
        <w:sz w:val="20"/>
      </w:rPr>
      <mc:AlternateContent>
        <mc:Choice Requires="wps">
          <w:drawing>
            <wp:anchor distT="0" distB="0" distL="0" distR="0" simplePos="0" relativeHeight="487384576" behindDoc="1" locked="0" layoutInCell="1" allowOverlap="1" wp14:anchorId="283EBB9F" wp14:editId="09B08886">
              <wp:simplePos x="0" y="0"/>
              <wp:positionH relativeFrom="page">
                <wp:posOffset>3696080</wp:posOffset>
              </wp:positionH>
              <wp:positionV relativeFrom="page">
                <wp:posOffset>9917379</wp:posOffset>
              </wp:positionV>
              <wp:extent cx="168910" cy="16573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83EBB9F" id="_x0000_t202" coordsize="21600,21600" o:spt="202" path="m,l,21600r21600,l21600,xe">
              <v:stroke joinstyle="miter"/>
              <v:path gradientshapeok="t" o:connecttype="rect"/>
            </v:shapetype>
            <v:shape id="Textbox 44" o:spid="_x0000_s1027" type="#_x0000_t202" style="position:absolute;margin-left:291.05pt;margin-top:780.9pt;width:13.3pt;height:13.05pt;z-index:-15931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" filled="f" stroked="f">
              <v:textbox inset="0,0,0,0">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83E63" w14:textId="77777777" w:rsidR="00237B99" w:rsidRDefault="00237B99">
      <w:r>
        <w:separator/>
      </w:r>
    </w:p>
  </w:footnote>
  <w:footnote w:type="continuationSeparator" w:id="0">
    <w:p w14:paraId="5D834260" w14:textId="77777777" w:rsidR="00237B99" w:rsidRDefault="00237B99">
      <w:r>
        <w:continuationSeparator/>
      </w:r>
    </w:p>
  </w:footnote>
  <w:footnote w:id="1">
    <w:p w14:paraId="4020F8D4" w14:textId="77777777" w:rsidR="0036504C" w:rsidRPr="006E78FD" w:rsidRDefault="0036504C" w:rsidP="0036504C">
      <w:pPr>
        <w:pStyle w:val="Notedebasdepage"/>
        <w:rPr>
          <w:lang w:val="nl-BE"/>
        </w:rPr>
      </w:pPr>
      <w:r>
        <w:rPr>
          <w:rStyle w:val="Appelnotedebasdep"/>
        </w:rPr>
        <w:footnoteRef/>
      </w:r>
      <w:r w:rsidRPr="006E78FD">
        <w:rPr>
          <w:lang w:val="nl-BE"/>
        </w:rPr>
        <w:t xml:space="preserve"> De Raad van Europa is een organisatie voor de verdediging van de mensenrechten, opgericht in 1946, die gebaseerd is op het Europees Verdrag voor de Rechten van de Mens (EVRM). Deze organisatie telt 46 lidstaten en vertegenwoordigt 700 miljoen burgers.</w:t>
      </w:r>
    </w:p>
  </w:footnote>
  <w:footnote w:id="2">
    <w:p w14:paraId="398881E8" w14:textId="2A796753" w:rsidR="00E11E8E" w:rsidRPr="006E78FD" w:rsidRDefault="00E11E8E">
      <w:pPr>
        <w:pStyle w:val="Notedebasdepage"/>
        <w:rPr>
          <w:lang w:val="nl-BE"/>
        </w:rPr>
      </w:pPr>
      <w:r>
        <w:rPr>
          <w:rStyle w:val="Appelnotedebasdep"/>
        </w:rPr>
        <w:footnoteRef/>
      </w:r>
      <w:r w:rsidRPr="006E78FD">
        <w:rPr>
          <w:lang w:val="nl-BE"/>
        </w:rPr>
        <w:t xml:space="preserve"> De Europese verklaring over digitale rechten en beginselen voor het digitale decennium wordt op 23 januari 2023 gepubliceerd in </w:t>
      </w:r>
      <w:r w:rsidRPr="006E78FD">
        <w:rPr>
          <w:i/>
          <w:iCs/>
          <w:lang w:val="nl-BE"/>
        </w:rPr>
        <w:t>het Publicatieblad van de Europese Unie</w:t>
      </w:r>
      <w:r w:rsidRPr="006E78FD">
        <w:rPr>
          <w:lang w:val="nl-BE"/>
        </w:rPr>
        <w:t>. Zij is het resultaat van overleg tussen het Europees Parlement, de Europese Raad en de Europese Commissie. Zij maakt deel uit van de tweede digitale strategie van de Europese Unie 2021-2030, waarin vier hoofddoelstellingen zijn vastgelegd: veilige digitale infrastructuur, digitale transformatie van bedrijven, digitalisering van openbare diensten en verbetering van de digitale vaardigheden van beroepsbeoefenaars in de Europese Unie.</w:t>
      </w:r>
    </w:p>
  </w:footnote>
  <w:footnote w:id="3">
    <w:p w14:paraId="2B8A0B09" w14:textId="77777777" w:rsidR="001A142B" w:rsidRPr="006E78FD" w:rsidRDefault="001A142B" w:rsidP="001A142B">
      <w:pPr>
        <w:pStyle w:val="Notedebasdepage"/>
        <w:rPr>
          <w:lang w:val="nl-BE"/>
        </w:rPr>
      </w:pPr>
      <w:r>
        <w:rPr>
          <w:rStyle w:val="Appelnotedebasdep"/>
        </w:rPr>
        <w:footnoteRef/>
      </w:r>
      <w:r w:rsidRPr="006E78FD">
        <w:rPr>
          <w:lang w:val="nl-BE"/>
        </w:rPr>
        <w:t xml:space="preserve"> Het Comité voor de rechten van personen met een handicap of UNCRPD-Comité is belast met het toezicht op de naleving van het Verdrag. De staten die partij zijn bij het verdrag dienen regelmatig een rapport in bij dit comité waarin zij de voortgang van de naleving van de rechten van personen met een handicap in hun land beschrijven. Het maatschappelijk middenveld dient op zijn beurt een parallel, zogenaamd alternatief rapport in. Na deze dialoog met het beoordeelde land en het maatschappelijk middenveld publiceert het UNCRPD-comité zijn "slotopmerkingen".</w:t>
      </w:r>
    </w:p>
  </w:footnote>
  <w:footnote w:id="4">
    <w:p w14:paraId="08F15071" w14:textId="45CE76E6" w:rsidR="007649FC" w:rsidRPr="006E78FD" w:rsidRDefault="007649FC">
      <w:pPr>
        <w:pStyle w:val="Notedebasdepage"/>
        <w:rPr>
          <w:lang w:val="nl-BE"/>
        </w:rPr>
      </w:pPr>
      <w:r>
        <w:rPr>
          <w:rStyle w:val="Appelnotedebasdep"/>
        </w:rPr>
        <w:footnoteRef/>
      </w:r>
      <w:r w:rsidRPr="006E78FD">
        <w:rPr>
          <w:lang w:val="nl-BE"/>
        </w:rPr>
        <w:t xml:space="preserve"> Voor de lijst van de 27 organisaties, zie </w:t>
      </w:r>
      <w:r>
        <w:fldChar w:fldCharType="begin"/>
      </w:r>
      <w:r w:rsidRPr="00D92F30">
        <w:rPr>
          <w:lang w:val="nl-BE"/>
        </w:rPr>
        <w:instrText>HYPERLINK "https://economie.fgov.be/fr/themes/line/intelligence-artificielle"</w:instrText>
      </w:r>
      <w:r>
        <w:fldChar w:fldCharType="separate"/>
      </w:r>
      <w:r w:rsidRPr="006E78FD">
        <w:rPr>
          <w:rStyle w:val="Lienhypertexte"/>
          <w:lang w:val="nl-BE" w:eastAsia="nl-NL"/>
        </w:rPr>
        <w:t>Kunstmatige intelligentie | FOD Economie</w:t>
      </w:r>
      <w:r>
        <w:fldChar w:fldCharType="end"/>
      </w:r>
      <w:r w:rsidR="00AE5FFE" w:rsidRPr="006E78FD">
        <w:rPr>
          <w:lang w:val="nl-BE"/>
        </w:rPr>
        <w:t xml:space="preserve"> en </w:t>
      </w:r>
      <w:hyperlink r:id="rId1" w:history="1">
        <w:r w:rsidR="00AE5FFE" w:rsidRPr="006E78FD">
          <w:rPr>
            <w:rStyle w:val="Lienhypertexte"/>
            <w:lang w:val="nl-BE" w:eastAsia="nl-NL"/>
          </w:rPr>
          <w:t>Kunstmatige intelligentie | FOD Economie.</w:t>
        </w:r>
      </w:hyperlink>
    </w:p>
  </w:footnote>
  <w:footnote w:id="5">
    <w:p w14:paraId="3FBF163F" w14:textId="6C25C391" w:rsidR="00BC6EEF" w:rsidRPr="006E78FD" w:rsidRDefault="00BC6EEF">
      <w:pPr>
        <w:pStyle w:val="Notedebasdepage"/>
        <w:rPr>
          <w:lang w:val="nl-BE"/>
        </w:rPr>
      </w:pPr>
      <w:r>
        <w:rPr>
          <w:rStyle w:val="Appelnotedebasdep"/>
        </w:rPr>
        <w:footnoteRef/>
      </w:r>
      <w:r w:rsidRPr="006E78FD">
        <w:rPr>
          <w:lang w:val="nl-BE"/>
        </w:rPr>
        <w:t xml:space="preserve"> Deze wet van 26 april 2024 stelt een kader vast voor de cyberbeveiliging van netwerken en informatiesystemen van algemeen belang voor de openbare veiligheid en is een omzetting van EU-richtlijn 2022/2555 van 14 december 2022. Ze is op 18 oktober 2024 in werking getreden.</w:t>
      </w:r>
    </w:p>
  </w:footnote>
  <w:footnote w:id="6">
    <w:p w14:paraId="3ACE4066" w14:textId="25FC3733" w:rsidR="00C63FD4" w:rsidRPr="006E78FD" w:rsidRDefault="00C63FD4">
      <w:pPr>
        <w:pStyle w:val="Notedebasdepage"/>
        <w:rPr>
          <w:lang w:val="nl-BE"/>
        </w:rPr>
      </w:pPr>
      <w:r>
        <w:rPr>
          <w:rStyle w:val="Appelnotedebasdep"/>
        </w:rPr>
        <w:footnoteRef/>
      </w:r>
      <w:r w:rsidR="00393FC0" w:rsidRPr="006E78FD">
        <w:rPr>
          <w:lang w:val="nl-BE"/>
        </w:rPr>
        <w:t xml:space="preserve"> Yves POULLET, voormalig rector van de Universiteit van Namen en directeur van het Centrum voor Informatica en Recht (CRID): </w:t>
      </w:r>
      <w:r w:rsidR="00537A1D">
        <w:fldChar w:fldCharType="begin"/>
      </w:r>
      <w:r w:rsidR="00537A1D" w:rsidRPr="00D92F30">
        <w:rPr>
          <w:lang w:val="nl-BE"/>
        </w:rPr>
        <w:instrText>HYPERLINK "https://www.stradalex.com/fr/sl_rev_utu/toc/rdti_2020_4-fr/doc/rdti2020_4p5"</w:instrText>
      </w:r>
      <w:r w:rsidR="00537A1D">
        <w:fldChar w:fldCharType="separate"/>
      </w:r>
      <w:r w:rsidR="00537A1D" w:rsidRPr="006E78FD">
        <w:rPr>
          <w:color w:val="0000FF"/>
          <w:sz w:val="22"/>
          <w:szCs w:val="22"/>
          <w:u w:val="single"/>
          <w:lang w:val="nl-BE"/>
        </w:rPr>
        <w:t>Poullet, Y., "À propos de quelques documents internationaux relatifs à l'éthique de l'intelligence artificielle..." - Strada lex</w:t>
      </w:r>
      <w:r w:rsidR="00537A1D">
        <w:fldChar w:fldCharType="end"/>
      </w:r>
    </w:p>
  </w:footnote>
  <w:footnote w:id="7">
    <w:p w14:paraId="3B0A7696" w14:textId="390285F2" w:rsidR="009B0087" w:rsidRPr="009B0087" w:rsidRDefault="009B0087">
      <w:pPr>
        <w:pStyle w:val="Notedebasdepage"/>
        <w:rPr>
          <w:lang w:val="fr-BE"/>
        </w:rPr>
      </w:pPr>
      <w:r>
        <w:rPr>
          <w:rStyle w:val="Appelnotedebasdep"/>
        </w:rPr>
        <w:footnoteRef/>
      </w:r>
      <w:r>
        <w:rPr>
          <w:lang w:val="fr-BE"/>
        </w:rPr>
        <w:t xml:space="preserve"> 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7F4"/>
    <w:multiLevelType w:val="hybridMultilevel"/>
    <w:tmpl w:val="7D40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48A51"/>
    <w:multiLevelType w:val="hybridMultilevel"/>
    <w:tmpl w:val="31B696F4"/>
    <w:lvl w:ilvl="0" w:tplc="9F2CEB3C">
      <w:start w:val="1"/>
      <w:numFmt w:val="bullet"/>
      <w:lvlText w:val="-"/>
      <w:lvlJc w:val="left"/>
      <w:pPr>
        <w:ind w:left="720" w:hanging="360"/>
      </w:pPr>
      <w:rPr>
        <w:rFonts w:ascii="Aptos" w:hAnsi="Aptos" w:hint="default"/>
      </w:rPr>
    </w:lvl>
    <w:lvl w:ilvl="1" w:tplc="E4869320">
      <w:start w:val="1"/>
      <w:numFmt w:val="bullet"/>
      <w:lvlText w:val="o"/>
      <w:lvlJc w:val="left"/>
      <w:pPr>
        <w:ind w:left="1440" w:hanging="360"/>
      </w:pPr>
      <w:rPr>
        <w:rFonts w:ascii="Courier New" w:hAnsi="Courier New" w:hint="default"/>
      </w:rPr>
    </w:lvl>
    <w:lvl w:ilvl="2" w:tplc="D5D26698">
      <w:start w:val="1"/>
      <w:numFmt w:val="bullet"/>
      <w:lvlText w:val=""/>
      <w:lvlJc w:val="left"/>
      <w:pPr>
        <w:ind w:left="2160" w:hanging="360"/>
      </w:pPr>
      <w:rPr>
        <w:rFonts w:ascii="Wingdings" w:hAnsi="Wingdings" w:hint="default"/>
      </w:rPr>
    </w:lvl>
    <w:lvl w:ilvl="3" w:tplc="4CB8C192">
      <w:start w:val="1"/>
      <w:numFmt w:val="bullet"/>
      <w:lvlText w:val=""/>
      <w:lvlJc w:val="left"/>
      <w:pPr>
        <w:ind w:left="2880" w:hanging="360"/>
      </w:pPr>
      <w:rPr>
        <w:rFonts w:ascii="Symbol" w:hAnsi="Symbol" w:hint="default"/>
      </w:rPr>
    </w:lvl>
    <w:lvl w:ilvl="4" w:tplc="B844A786">
      <w:start w:val="1"/>
      <w:numFmt w:val="bullet"/>
      <w:lvlText w:val="o"/>
      <w:lvlJc w:val="left"/>
      <w:pPr>
        <w:ind w:left="3600" w:hanging="360"/>
      </w:pPr>
      <w:rPr>
        <w:rFonts w:ascii="Courier New" w:hAnsi="Courier New" w:hint="default"/>
      </w:rPr>
    </w:lvl>
    <w:lvl w:ilvl="5" w:tplc="66E25814">
      <w:start w:val="1"/>
      <w:numFmt w:val="bullet"/>
      <w:lvlText w:val=""/>
      <w:lvlJc w:val="left"/>
      <w:pPr>
        <w:ind w:left="4320" w:hanging="360"/>
      </w:pPr>
      <w:rPr>
        <w:rFonts w:ascii="Wingdings" w:hAnsi="Wingdings" w:hint="default"/>
      </w:rPr>
    </w:lvl>
    <w:lvl w:ilvl="6" w:tplc="86DE631C">
      <w:start w:val="1"/>
      <w:numFmt w:val="bullet"/>
      <w:lvlText w:val=""/>
      <w:lvlJc w:val="left"/>
      <w:pPr>
        <w:ind w:left="5040" w:hanging="360"/>
      </w:pPr>
      <w:rPr>
        <w:rFonts w:ascii="Symbol" w:hAnsi="Symbol" w:hint="default"/>
      </w:rPr>
    </w:lvl>
    <w:lvl w:ilvl="7" w:tplc="AFA4A900">
      <w:start w:val="1"/>
      <w:numFmt w:val="bullet"/>
      <w:lvlText w:val="o"/>
      <w:lvlJc w:val="left"/>
      <w:pPr>
        <w:ind w:left="5760" w:hanging="360"/>
      </w:pPr>
      <w:rPr>
        <w:rFonts w:ascii="Courier New" w:hAnsi="Courier New" w:hint="default"/>
      </w:rPr>
    </w:lvl>
    <w:lvl w:ilvl="8" w:tplc="EE1C5ABA">
      <w:start w:val="1"/>
      <w:numFmt w:val="bullet"/>
      <w:lvlText w:val=""/>
      <w:lvlJc w:val="left"/>
      <w:pPr>
        <w:ind w:left="6480" w:hanging="360"/>
      </w:pPr>
      <w:rPr>
        <w:rFonts w:ascii="Wingdings" w:hAnsi="Wingdings" w:hint="default"/>
      </w:rPr>
    </w:lvl>
  </w:abstractNum>
  <w:abstractNum w:abstractNumId="2" w15:restartNumberingAfterBreak="0">
    <w:nsid w:val="033A75DF"/>
    <w:multiLevelType w:val="hybridMultilevel"/>
    <w:tmpl w:val="7908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E1C3C"/>
    <w:multiLevelType w:val="hybridMultilevel"/>
    <w:tmpl w:val="C13A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92D8D"/>
    <w:multiLevelType w:val="hybridMultilevel"/>
    <w:tmpl w:val="755A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616D1"/>
    <w:multiLevelType w:val="hybridMultilevel"/>
    <w:tmpl w:val="0640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2F50"/>
    <w:multiLevelType w:val="hybridMultilevel"/>
    <w:tmpl w:val="9A72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92C38"/>
    <w:multiLevelType w:val="hybridMultilevel"/>
    <w:tmpl w:val="2C94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5761E"/>
    <w:multiLevelType w:val="hybridMultilevel"/>
    <w:tmpl w:val="63F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77FFD"/>
    <w:multiLevelType w:val="hybridMultilevel"/>
    <w:tmpl w:val="D612204A"/>
    <w:lvl w:ilvl="0" w:tplc="0E74F24A">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CA20D774">
      <w:numFmt w:val="bullet"/>
      <w:lvlText w:val="•"/>
      <w:lvlJc w:val="left"/>
      <w:pPr>
        <w:ind w:left="1532" w:hanging="360"/>
      </w:pPr>
      <w:rPr>
        <w:rFonts w:hint="default"/>
        <w:lang w:val="fr-FR" w:eastAsia="en-US" w:bidi="ar-SA"/>
      </w:rPr>
    </w:lvl>
    <w:lvl w:ilvl="2" w:tplc="1BE2FD4C">
      <w:numFmt w:val="bullet"/>
      <w:lvlText w:val="•"/>
      <w:lvlJc w:val="left"/>
      <w:pPr>
        <w:ind w:left="2346" w:hanging="360"/>
      </w:pPr>
      <w:rPr>
        <w:rFonts w:hint="default"/>
        <w:lang w:val="fr-FR" w:eastAsia="en-US" w:bidi="ar-SA"/>
      </w:rPr>
    </w:lvl>
    <w:lvl w:ilvl="3" w:tplc="15F825B2">
      <w:numFmt w:val="bullet"/>
      <w:lvlText w:val="•"/>
      <w:lvlJc w:val="left"/>
      <w:pPr>
        <w:ind w:left="3159" w:hanging="360"/>
      </w:pPr>
      <w:rPr>
        <w:rFonts w:hint="default"/>
        <w:lang w:val="fr-FR" w:eastAsia="en-US" w:bidi="ar-SA"/>
      </w:rPr>
    </w:lvl>
    <w:lvl w:ilvl="4" w:tplc="AA923DA2">
      <w:numFmt w:val="bullet"/>
      <w:lvlText w:val="•"/>
      <w:lvlJc w:val="left"/>
      <w:pPr>
        <w:ind w:left="3973" w:hanging="360"/>
      </w:pPr>
      <w:rPr>
        <w:rFonts w:hint="default"/>
        <w:lang w:val="fr-FR" w:eastAsia="en-US" w:bidi="ar-SA"/>
      </w:rPr>
    </w:lvl>
    <w:lvl w:ilvl="5" w:tplc="EE4EE342">
      <w:numFmt w:val="bullet"/>
      <w:lvlText w:val="•"/>
      <w:lvlJc w:val="left"/>
      <w:pPr>
        <w:ind w:left="4787" w:hanging="360"/>
      </w:pPr>
      <w:rPr>
        <w:rFonts w:hint="default"/>
        <w:lang w:val="fr-FR" w:eastAsia="en-US" w:bidi="ar-SA"/>
      </w:rPr>
    </w:lvl>
    <w:lvl w:ilvl="6" w:tplc="DEBC711C">
      <w:numFmt w:val="bullet"/>
      <w:lvlText w:val="•"/>
      <w:lvlJc w:val="left"/>
      <w:pPr>
        <w:ind w:left="5600" w:hanging="360"/>
      </w:pPr>
      <w:rPr>
        <w:rFonts w:hint="default"/>
        <w:lang w:val="fr-FR" w:eastAsia="en-US" w:bidi="ar-SA"/>
      </w:rPr>
    </w:lvl>
    <w:lvl w:ilvl="7" w:tplc="DDEA15E6">
      <w:numFmt w:val="bullet"/>
      <w:lvlText w:val="•"/>
      <w:lvlJc w:val="left"/>
      <w:pPr>
        <w:ind w:left="6414" w:hanging="360"/>
      </w:pPr>
      <w:rPr>
        <w:rFonts w:hint="default"/>
        <w:lang w:val="fr-FR" w:eastAsia="en-US" w:bidi="ar-SA"/>
      </w:rPr>
    </w:lvl>
    <w:lvl w:ilvl="8" w:tplc="5802BCAA">
      <w:numFmt w:val="bullet"/>
      <w:lvlText w:val="•"/>
      <w:lvlJc w:val="left"/>
      <w:pPr>
        <w:ind w:left="7228" w:hanging="360"/>
      </w:pPr>
      <w:rPr>
        <w:rFonts w:hint="default"/>
        <w:lang w:val="fr-FR" w:eastAsia="en-US" w:bidi="ar-SA"/>
      </w:rPr>
    </w:lvl>
  </w:abstractNum>
  <w:abstractNum w:abstractNumId="10" w15:restartNumberingAfterBreak="0">
    <w:nsid w:val="13FE35CF"/>
    <w:multiLevelType w:val="hybridMultilevel"/>
    <w:tmpl w:val="1EF4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34A52"/>
    <w:multiLevelType w:val="hybridMultilevel"/>
    <w:tmpl w:val="044A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E0151C"/>
    <w:multiLevelType w:val="hybridMultilevel"/>
    <w:tmpl w:val="18887AC8"/>
    <w:lvl w:ilvl="0" w:tplc="E15E57FE">
      <w:start w:val="1"/>
      <w:numFmt w:val="decimal"/>
      <w:lvlText w:val="%1."/>
      <w:lvlJc w:val="left"/>
      <w:pPr>
        <w:ind w:left="861" w:hanging="360"/>
      </w:pPr>
      <w:rPr>
        <w:rFonts w:ascii="Calibri" w:eastAsia="Calibri" w:hAnsi="Calibri" w:cs="Calibri" w:hint="default"/>
        <w:b/>
        <w:bCs/>
        <w:i w:val="0"/>
        <w:iCs w:val="0"/>
        <w:spacing w:val="0"/>
        <w:w w:val="100"/>
        <w:sz w:val="22"/>
        <w:szCs w:val="22"/>
        <w:lang w:val="fr-FR" w:eastAsia="en-US" w:bidi="ar-SA"/>
      </w:rPr>
    </w:lvl>
    <w:lvl w:ilvl="1" w:tplc="3C2844DE">
      <w:numFmt w:val="bullet"/>
      <w:lvlText w:val="-"/>
      <w:lvlJc w:val="left"/>
      <w:pPr>
        <w:ind w:left="1221" w:hanging="360"/>
      </w:pPr>
      <w:rPr>
        <w:rFonts w:ascii="Calibri Light" w:eastAsia="Calibri Light" w:hAnsi="Calibri Light" w:cs="Calibri Light" w:hint="default"/>
        <w:b w:val="0"/>
        <w:bCs w:val="0"/>
        <w:i w:val="0"/>
        <w:iCs w:val="0"/>
        <w:spacing w:val="0"/>
        <w:w w:val="100"/>
        <w:sz w:val="22"/>
        <w:szCs w:val="22"/>
        <w:lang w:val="fr-FR" w:eastAsia="en-US" w:bidi="ar-SA"/>
      </w:rPr>
    </w:lvl>
    <w:lvl w:ilvl="2" w:tplc="560C8DFE">
      <w:numFmt w:val="bullet"/>
      <w:lvlText w:val="•"/>
      <w:lvlJc w:val="left"/>
      <w:pPr>
        <w:ind w:left="2124" w:hanging="360"/>
      </w:pPr>
      <w:rPr>
        <w:rFonts w:hint="default"/>
        <w:lang w:val="fr-FR" w:eastAsia="en-US" w:bidi="ar-SA"/>
      </w:rPr>
    </w:lvl>
    <w:lvl w:ilvl="3" w:tplc="E7E01AC6">
      <w:numFmt w:val="bullet"/>
      <w:lvlText w:val="•"/>
      <w:lvlJc w:val="left"/>
      <w:pPr>
        <w:ind w:left="3028" w:hanging="360"/>
      </w:pPr>
      <w:rPr>
        <w:rFonts w:hint="default"/>
        <w:lang w:val="fr-FR" w:eastAsia="en-US" w:bidi="ar-SA"/>
      </w:rPr>
    </w:lvl>
    <w:lvl w:ilvl="4" w:tplc="6F22CECE">
      <w:numFmt w:val="bullet"/>
      <w:lvlText w:val="•"/>
      <w:lvlJc w:val="left"/>
      <w:pPr>
        <w:ind w:left="3932" w:hanging="360"/>
      </w:pPr>
      <w:rPr>
        <w:rFonts w:hint="default"/>
        <w:lang w:val="fr-FR" w:eastAsia="en-US" w:bidi="ar-SA"/>
      </w:rPr>
    </w:lvl>
    <w:lvl w:ilvl="5" w:tplc="66D2E670">
      <w:numFmt w:val="bullet"/>
      <w:lvlText w:val="•"/>
      <w:lvlJc w:val="left"/>
      <w:pPr>
        <w:ind w:left="4836" w:hanging="360"/>
      </w:pPr>
      <w:rPr>
        <w:rFonts w:hint="default"/>
        <w:lang w:val="fr-FR" w:eastAsia="en-US" w:bidi="ar-SA"/>
      </w:rPr>
    </w:lvl>
    <w:lvl w:ilvl="6" w:tplc="1794101A">
      <w:numFmt w:val="bullet"/>
      <w:lvlText w:val="•"/>
      <w:lvlJc w:val="left"/>
      <w:pPr>
        <w:ind w:left="5740" w:hanging="360"/>
      </w:pPr>
      <w:rPr>
        <w:rFonts w:hint="default"/>
        <w:lang w:val="fr-FR" w:eastAsia="en-US" w:bidi="ar-SA"/>
      </w:rPr>
    </w:lvl>
    <w:lvl w:ilvl="7" w:tplc="104A3AAC">
      <w:numFmt w:val="bullet"/>
      <w:lvlText w:val="•"/>
      <w:lvlJc w:val="left"/>
      <w:pPr>
        <w:ind w:left="6644" w:hanging="360"/>
      </w:pPr>
      <w:rPr>
        <w:rFonts w:hint="default"/>
        <w:lang w:val="fr-FR" w:eastAsia="en-US" w:bidi="ar-SA"/>
      </w:rPr>
    </w:lvl>
    <w:lvl w:ilvl="8" w:tplc="455C519C">
      <w:numFmt w:val="bullet"/>
      <w:lvlText w:val="•"/>
      <w:lvlJc w:val="left"/>
      <w:pPr>
        <w:ind w:left="7548" w:hanging="360"/>
      </w:pPr>
      <w:rPr>
        <w:rFonts w:hint="default"/>
        <w:lang w:val="fr-FR" w:eastAsia="en-US" w:bidi="ar-SA"/>
      </w:rPr>
    </w:lvl>
  </w:abstractNum>
  <w:abstractNum w:abstractNumId="13" w15:restartNumberingAfterBreak="0">
    <w:nsid w:val="16AA3C33"/>
    <w:multiLevelType w:val="hybridMultilevel"/>
    <w:tmpl w:val="48BE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301DD"/>
    <w:multiLevelType w:val="hybridMultilevel"/>
    <w:tmpl w:val="497E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327B2"/>
    <w:multiLevelType w:val="hybridMultilevel"/>
    <w:tmpl w:val="03C87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619CC"/>
    <w:multiLevelType w:val="hybridMultilevel"/>
    <w:tmpl w:val="C1A8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621630"/>
    <w:multiLevelType w:val="hybridMultilevel"/>
    <w:tmpl w:val="D7962154"/>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29574B0"/>
    <w:multiLevelType w:val="hybridMultilevel"/>
    <w:tmpl w:val="9CAC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B25BC"/>
    <w:multiLevelType w:val="hybridMultilevel"/>
    <w:tmpl w:val="C6542ADC"/>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B481C26"/>
    <w:multiLevelType w:val="hybridMultilevel"/>
    <w:tmpl w:val="039CC776"/>
    <w:lvl w:ilvl="0" w:tplc="888CE952">
      <w:numFmt w:val="bullet"/>
      <w:lvlText w:val="-"/>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A628CEBC">
      <w:numFmt w:val="bullet"/>
      <w:lvlText w:val="•"/>
      <w:lvlJc w:val="left"/>
      <w:pPr>
        <w:ind w:left="1709" w:hanging="360"/>
      </w:pPr>
      <w:rPr>
        <w:rFonts w:hint="default"/>
        <w:lang w:val="fr-FR" w:eastAsia="en-US" w:bidi="ar-SA"/>
      </w:rPr>
    </w:lvl>
    <w:lvl w:ilvl="2" w:tplc="B1CED20A">
      <w:numFmt w:val="bullet"/>
      <w:lvlText w:val="•"/>
      <w:lvlJc w:val="left"/>
      <w:pPr>
        <w:ind w:left="2559" w:hanging="360"/>
      </w:pPr>
      <w:rPr>
        <w:rFonts w:hint="default"/>
        <w:lang w:val="fr-FR" w:eastAsia="en-US" w:bidi="ar-SA"/>
      </w:rPr>
    </w:lvl>
    <w:lvl w:ilvl="3" w:tplc="5F8A85FC">
      <w:numFmt w:val="bullet"/>
      <w:lvlText w:val="•"/>
      <w:lvlJc w:val="left"/>
      <w:pPr>
        <w:ind w:left="3408" w:hanging="360"/>
      </w:pPr>
      <w:rPr>
        <w:rFonts w:hint="default"/>
        <w:lang w:val="fr-FR" w:eastAsia="en-US" w:bidi="ar-SA"/>
      </w:rPr>
    </w:lvl>
    <w:lvl w:ilvl="4" w:tplc="90E08BBC">
      <w:numFmt w:val="bullet"/>
      <w:lvlText w:val="•"/>
      <w:lvlJc w:val="left"/>
      <w:pPr>
        <w:ind w:left="4258" w:hanging="360"/>
      </w:pPr>
      <w:rPr>
        <w:rFonts w:hint="default"/>
        <w:lang w:val="fr-FR" w:eastAsia="en-US" w:bidi="ar-SA"/>
      </w:rPr>
    </w:lvl>
    <w:lvl w:ilvl="5" w:tplc="13505026">
      <w:numFmt w:val="bullet"/>
      <w:lvlText w:val="•"/>
      <w:lvlJc w:val="left"/>
      <w:pPr>
        <w:ind w:left="5108" w:hanging="360"/>
      </w:pPr>
      <w:rPr>
        <w:rFonts w:hint="default"/>
        <w:lang w:val="fr-FR" w:eastAsia="en-US" w:bidi="ar-SA"/>
      </w:rPr>
    </w:lvl>
    <w:lvl w:ilvl="6" w:tplc="15C6C16C">
      <w:numFmt w:val="bullet"/>
      <w:lvlText w:val="•"/>
      <w:lvlJc w:val="left"/>
      <w:pPr>
        <w:ind w:left="5957" w:hanging="360"/>
      </w:pPr>
      <w:rPr>
        <w:rFonts w:hint="default"/>
        <w:lang w:val="fr-FR" w:eastAsia="en-US" w:bidi="ar-SA"/>
      </w:rPr>
    </w:lvl>
    <w:lvl w:ilvl="7" w:tplc="C3DC7F04">
      <w:numFmt w:val="bullet"/>
      <w:lvlText w:val="•"/>
      <w:lvlJc w:val="left"/>
      <w:pPr>
        <w:ind w:left="6807" w:hanging="360"/>
      </w:pPr>
      <w:rPr>
        <w:rFonts w:hint="default"/>
        <w:lang w:val="fr-FR" w:eastAsia="en-US" w:bidi="ar-SA"/>
      </w:rPr>
    </w:lvl>
    <w:lvl w:ilvl="8" w:tplc="31865394">
      <w:numFmt w:val="bullet"/>
      <w:lvlText w:val="•"/>
      <w:lvlJc w:val="left"/>
      <w:pPr>
        <w:ind w:left="7657" w:hanging="360"/>
      </w:pPr>
      <w:rPr>
        <w:rFonts w:hint="default"/>
        <w:lang w:val="fr-FR" w:eastAsia="en-US" w:bidi="ar-SA"/>
      </w:rPr>
    </w:lvl>
  </w:abstractNum>
  <w:abstractNum w:abstractNumId="21" w15:restartNumberingAfterBreak="0">
    <w:nsid w:val="2ED845E2"/>
    <w:multiLevelType w:val="hybridMultilevel"/>
    <w:tmpl w:val="68FA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D42EE"/>
    <w:multiLevelType w:val="hybridMultilevel"/>
    <w:tmpl w:val="ADE6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A646B0"/>
    <w:multiLevelType w:val="hybridMultilevel"/>
    <w:tmpl w:val="27F448D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610DF0"/>
    <w:multiLevelType w:val="hybridMultilevel"/>
    <w:tmpl w:val="B834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967F7A"/>
    <w:multiLevelType w:val="hybridMultilevel"/>
    <w:tmpl w:val="0096BAD2"/>
    <w:lvl w:ilvl="0" w:tplc="27D6A71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E6268"/>
    <w:multiLevelType w:val="hybridMultilevel"/>
    <w:tmpl w:val="0E3C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EA1518"/>
    <w:multiLevelType w:val="hybridMultilevel"/>
    <w:tmpl w:val="D6A6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5801A4"/>
    <w:multiLevelType w:val="hybridMultilevel"/>
    <w:tmpl w:val="337682FC"/>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A95C50"/>
    <w:multiLevelType w:val="hybridMultilevel"/>
    <w:tmpl w:val="522EFF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3DC10F0"/>
    <w:multiLevelType w:val="hybridMultilevel"/>
    <w:tmpl w:val="00A4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AE4CAA"/>
    <w:multiLevelType w:val="hybridMultilevel"/>
    <w:tmpl w:val="93C4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CE0D96"/>
    <w:multiLevelType w:val="hybridMultilevel"/>
    <w:tmpl w:val="E6B0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201B"/>
    <w:multiLevelType w:val="hybridMultilevel"/>
    <w:tmpl w:val="A3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2339D8"/>
    <w:multiLevelType w:val="hybridMultilevel"/>
    <w:tmpl w:val="B04E38C0"/>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C1B99"/>
    <w:multiLevelType w:val="hybridMultilevel"/>
    <w:tmpl w:val="E726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A61AEC"/>
    <w:multiLevelType w:val="hybridMultilevel"/>
    <w:tmpl w:val="F640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556C79"/>
    <w:multiLevelType w:val="hybridMultilevel"/>
    <w:tmpl w:val="76CA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891F05"/>
    <w:multiLevelType w:val="hybridMultilevel"/>
    <w:tmpl w:val="70ECB0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FF04055"/>
    <w:multiLevelType w:val="hybridMultilevel"/>
    <w:tmpl w:val="85E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DC6C7B"/>
    <w:multiLevelType w:val="hybridMultilevel"/>
    <w:tmpl w:val="DDA80E7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E944E3"/>
    <w:multiLevelType w:val="hybridMultilevel"/>
    <w:tmpl w:val="0C36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971412"/>
    <w:multiLevelType w:val="hybridMultilevel"/>
    <w:tmpl w:val="38D0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3035F4"/>
    <w:multiLevelType w:val="hybridMultilevel"/>
    <w:tmpl w:val="0ED69246"/>
    <w:lvl w:ilvl="0" w:tplc="178CDD24">
      <w:start w:val="1"/>
      <w:numFmt w:val="decimal"/>
      <w:lvlText w:val="%1."/>
      <w:lvlJc w:val="left"/>
      <w:pPr>
        <w:ind w:left="1211" w:hanging="360"/>
      </w:pPr>
      <w:rPr>
        <w:rFonts w:ascii="Calibri" w:eastAsia="Calibri" w:hAnsi="Calibri" w:cs="Calibri" w:hint="default"/>
        <w:b/>
        <w:bCs/>
        <w:i w:val="0"/>
        <w:iCs w:val="0"/>
        <w:spacing w:val="0"/>
        <w:w w:val="100"/>
        <w:sz w:val="22"/>
        <w:szCs w:val="22"/>
        <w:lang w:val="fr-FR" w:eastAsia="en-US" w:bidi="ar-SA"/>
      </w:rPr>
    </w:lvl>
    <w:lvl w:ilvl="1" w:tplc="605AAFBA">
      <w:numFmt w:val="bullet"/>
      <w:lvlText w:val="•"/>
      <w:lvlJc w:val="left"/>
      <w:pPr>
        <w:ind w:left="2033" w:hanging="360"/>
      </w:pPr>
      <w:rPr>
        <w:rFonts w:hint="default"/>
        <w:lang w:val="fr-FR" w:eastAsia="en-US" w:bidi="ar-SA"/>
      </w:rPr>
    </w:lvl>
    <w:lvl w:ilvl="2" w:tplc="1B306A68">
      <w:numFmt w:val="bullet"/>
      <w:lvlText w:val="•"/>
      <w:lvlJc w:val="left"/>
      <w:pPr>
        <w:ind w:left="2847" w:hanging="360"/>
      </w:pPr>
      <w:rPr>
        <w:rFonts w:hint="default"/>
        <w:lang w:val="fr-FR" w:eastAsia="en-US" w:bidi="ar-SA"/>
      </w:rPr>
    </w:lvl>
    <w:lvl w:ilvl="3" w:tplc="6F00C17A">
      <w:numFmt w:val="bullet"/>
      <w:lvlText w:val="•"/>
      <w:lvlJc w:val="left"/>
      <w:pPr>
        <w:ind w:left="3660" w:hanging="360"/>
      </w:pPr>
      <w:rPr>
        <w:rFonts w:hint="default"/>
        <w:lang w:val="fr-FR" w:eastAsia="en-US" w:bidi="ar-SA"/>
      </w:rPr>
    </w:lvl>
    <w:lvl w:ilvl="4" w:tplc="F96E8456">
      <w:numFmt w:val="bullet"/>
      <w:lvlText w:val="•"/>
      <w:lvlJc w:val="left"/>
      <w:pPr>
        <w:ind w:left="4474" w:hanging="360"/>
      </w:pPr>
      <w:rPr>
        <w:rFonts w:hint="default"/>
        <w:lang w:val="fr-FR" w:eastAsia="en-US" w:bidi="ar-SA"/>
      </w:rPr>
    </w:lvl>
    <w:lvl w:ilvl="5" w:tplc="45F41F36">
      <w:numFmt w:val="bullet"/>
      <w:lvlText w:val="•"/>
      <w:lvlJc w:val="left"/>
      <w:pPr>
        <w:ind w:left="5288" w:hanging="360"/>
      </w:pPr>
      <w:rPr>
        <w:rFonts w:hint="default"/>
        <w:lang w:val="fr-FR" w:eastAsia="en-US" w:bidi="ar-SA"/>
      </w:rPr>
    </w:lvl>
    <w:lvl w:ilvl="6" w:tplc="9F866DA4">
      <w:numFmt w:val="bullet"/>
      <w:lvlText w:val="•"/>
      <w:lvlJc w:val="left"/>
      <w:pPr>
        <w:ind w:left="6101" w:hanging="360"/>
      </w:pPr>
      <w:rPr>
        <w:rFonts w:hint="default"/>
        <w:lang w:val="fr-FR" w:eastAsia="en-US" w:bidi="ar-SA"/>
      </w:rPr>
    </w:lvl>
    <w:lvl w:ilvl="7" w:tplc="BE5ED5A2">
      <w:numFmt w:val="bullet"/>
      <w:lvlText w:val="•"/>
      <w:lvlJc w:val="left"/>
      <w:pPr>
        <w:ind w:left="6915" w:hanging="360"/>
      </w:pPr>
      <w:rPr>
        <w:rFonts w:hint="default"/>
        <w:lang w:val="fr-FR" w:eastAsia="en-US" w:bidi="ar-SA"/>
      </w:rPr>
    </w:lvl>
    <w:lvl w:ilvl="8" w:tplc="5AB65DA2">
      <w:numFmt w:val="bullet"/>
      <w:lvlText w:val="•"/>
      <w:lvlJc w:val="left"/>
      <w:pPr>
        <w:ind w:left="7729" w:hanging="360"/>
      </w:pPr>
      <w:rPr>
        <w:rFonts w:hint="default"/>
        <w:lang w:val="fr-FR" w:eastAsia="en-US" w:bidi="ar-SA"/>
      </w:rPr>
    </w:lvl>
  </w:abstractNum>
  <w:abstractNum w:abstractNumId="44" w15:restartNumberingAfterBreak="0">
    <w:nsid w:val="70D84FCF"/>
    <w:multiLevelType w:val="hybridMultilevel"/>
    <w:tmpl w:val="F52E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1E32DE"/>
    <w:multiLevelType w:val="hybridMultilevel"/>
    <w:tmpl w:val="501EDD5A"/>
    <w:lvl w:ilvl="0" w:tplc="52700AE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70421802">
      <w:numFmt w:val="bullet"/>
      <w:lvlText w:val="•"/>
      <w:lvlJc w:val="left"/>
      <w:pPr>
        <w:ind w:left="1709" w:hanging="360"/>
      </w:pPr>
      <w:rPr>
        <w:rFonts w:hint="default"/>
        <w:lang w:val="fr-FR" w:eastAsia="en-US" w:bidi="ar-SA"/>
      </w:rPr>
    </w:lvl>
    <w:lvl w:ilvl="2" w:tplc="8CF8AC54">
      <w:numFmt w:val="bullet"/>
      <w:lvlText w:val="•"/>
      <w:lvlJc w:val="left"/>
      <w:pPr>
        <w:ind w:left="2559" w:hanging="360"/>
      </w:pPr>
      <w:rPr>
        <w:rFonts w:hint="default"/>
        <w:lang w:val="fr-FR" w:eastAsia="en-US" w:bidi="ar-SA"/>
      </w:rPr>
    </w:lvl>
    <w:lvl w:ilvl="3" w:tplc="9D0C4536">
      <w:numFmt w:val="bullet"/>
      <w:lvlText w:val="•"/>
      <w:lvlJc w:val="left"/>
      <w:pPr>
        <w:ind w:left="3408" w:hanging="360"/>
      </w:pPr>
      <w:rPr>
        <w:rFonts w:hint="default"/>
        <w:lang w:val="fr-FR" w:eastAsia="en-US" w:bidi="ar-SA"/>
      </w:rPr>
    </w:lvl>
    <w:lvl w:ilvl="4" w:tplc="7A20C21C">
      <w:numFmt w:val="bullet"/>
      <w:lvlText w:val="•"/>
      <w:lvlJc w:val="left"/>
      <w:pPr>
        <w:ind w:left="4258" w:hanging="360"/>
      </w:pPr>
      <w:rPr>
        <w:rFonts w:hint="default"/>
        <w:lang w:val="fr-FR" w:eastAsia="en-US" w:bidi="ar-SA"/>
      </w:rPr>
    </w:lvl>
    <w:lvl w:ilvl="5" w:tplc="2C288602">
      <w:numFmt w:val="bullet"/>
      <w:lvlText w:val="•"/>
      <w:lvlJc w:val="left"/>
      <w:pPr>
        <w:ind w:left="5108" w:hanging="360"/>
      </w:pPr>
      <w:rPr>
        <w:rFonts w:hint="default"/>
        <w:lang w:val="fr-FR" w:eastAsia="en-US" w:bidi="ar-SA"/>
      </w:rPr>
    </w:lvl>
    <w:lvl w:ilvl="6" w:tplc="96D283F8">
      <w:numFmt w:val="bullet"/>
      <w:lvlText w:val="•"/>
      <w:lvlJc w:val="left"/>
      <w:pPr>
        <w:ind w:left="5957" w:hanging="360"/>
      </w:pPr>
      <w:rPr>
        <w:rFonts w:hint="default"/>
        <w:lang w:val="fr-FR" w:eastAsia="en-US" w:bidi="ar-SA"/>
      </w:rPr>
    </w:lvl>
    <w:lvl w:ilvl="7" w:tplc="3C26F944">
      <w:numFmt w:val="bullet"/>
      <w:lvlText w:val="•"/>
      <w:lvlJc w:val="left"/>
      <w:pPr>
        <w:ind w:left="6807" w:hanging="360"/>
      </w:pPr>
      <w:rPr>
        <w:rFonts w:hint="default"/>
        <w:lang w:val="fr-FR" w:eastAsia="en-US" w:bidi="ar-SA"/>
      </w:rPr>
    </w:lvl>
    <w:lvl w:ilvl="8" w:tplc="3EFCCC00">
      <w:numFmt w:val="bullet"/>
      <w:lvlText w:val="•"/>
      <w:lvlJc w:val="left"/>
      <w:pPr>
        <w:ind w:left="7657" w:hanging="360"/>
      </w:pPr>
      <w:rPr>
        <w:rFonts w:hint="default"/>
        <w:lang w:val="fr-FR" w:eastAsia="en-US" w:bidi="ar-SA"/>
      </w:rPr>
    </w:lvl>
  </w:abstractNum>
  <w:abstractNum w:abstractNumId="46" w15:restartNumberingAfterBreak="0">
    <w:nsid w:val="733E61E5"/>
    <w:multiLevelType w:val="hybridMultilevel"/>
    <w:tmpl w:val="2BF00044"/>
    <w:lvl w:ilvl="0" w:tplc="A89CE98C">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943B69"/>
    <w:multiLevelType w:val="hybridMultilevel"/>
    <w:tmpl w:val="E080239E"/>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6B1B3D"/>
    <w:multiLevelType w:val="hybridMultilevel"/>
    <w:tmpl w:val="31CE1DD6"/>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865E24"/>
    <w:multiLevelType w:val="hybridMultilevel"/>
    <w:tmpl w:val="BDC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E33304"/>
    <w:multiLevelType w:val="hybridMultilevel"/>
    <w:tmpl w:val="A42829F0"/>
    <w:lvl w:ilvl="0" w:tplc="571AD6A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40A6B23A">
      <w:numFmt w:val="bullet"/>
      <w:lvlText w:val="•"/>
      <w:lvlJc w:val="left"/>
      <w:pPr>
        <w:ind w:left="1709" w:hanging="360"/>
      </w:pPr>
      <w:rPr>
        <w:rFonts w:hint="default"/>
        <w:lang w:val="fr-FR" w:eastAsia="en-US" w:bidi="ar-SA"/>
      </w:rPr>
    </w:lvl>
    <w:lvl w:ilvl="2" w:tplc="CE4E384E">
      <w:numFmt w:val="bullet"/>
      <w:lvlText w:val="•"/>
      <w:lvlJc w:val="left"/>
      <w:pPr>
        <w:ind w:left="2559" w:hanging="360"/>
      </w:pPr>
      <w:rPr>
        <w:rFonts w:hint="default"/>
        <w:lang w:val="fr-FR" w:eastAsia="en-US" w:bidi="ar-SA"/>
      </w:rPr>
    </w:lvl>
    <w:lvl w:ilvl="3" w:tplc="67B622F4">
      <w:numFmt w:val="bullet"/>
      <w:lvlText w:val="•"/>
      <w:lvlJc w:val="left"/>
      <w:pPr>
        <w:ind w:left="3408" w:hanging="360"/>
      </w:pPr>
      <w:rPr>
        <w:rFonts w:hint="default"/>
        <w:lang w:val="fr-FR" w:eastAsia="en-US" w:bidi="ar-SA"/>
      </w:rPr>
    </w:lvl>
    <w:lvl w:ilvl="4" w:tplc="30EAF39E">
      <w:numFmt w:val="bullet"/>
      <w:lvlText w:val="•"/>
      <w:lvlJc w:val="left"/>
      <w:pPr>
        <w:ind w:left="4258" w:hanging="360"/>
      </w:pPr>
      <w:rPr>
        <w:rFonts w:hint="default"/>
        <w:lang w:val="fr-FR" w:eastAsia="en-US" w:bidi="ar-SA"/>
      </w:rPr>
    </w:lvl>
    <w:lvl w:ilvl="5" w:tplc="A2A8A2DC">
      <w:numFmt w:val="bullet"/>
      <w:lvlText w:val="•"/>
      <w:lvlJc w:val="left"/>
      <w:pPr>
        <w:ind w:left="5108" w:hanging="360"/>
      </w:pPr>
      <w:rPr>
        <w:rFonts w:hint="default"/>
        <w:lang w:val="fr-FR" w:eastAsia="en-US" w:bidi="ar-SA"/>
      </w:rPr>
    </w:lvl>
    <w:lvl w:ilvl="6" w:tplc="72C44E0E">
      <w:numFmt w:val="bullet"/>
      <w:lvlText w:val="•"/>
      <w:lvlJc w:val="left"/>
      <w:pPr>
        <w:ind w:left="5957" w:hanging="360"/>
      </w:pPr>
      <w:rPr>
        <w:rFonts w:hint="default"/>
        <w:lang w:val="fr-FR" w:eastAsia="en-US" w:bidi="ar-SA"/>
      </w:rPr>
    </w:lvl>
    <w:lvl w:ilvl="7" w:tplc="00A87808">
      <w:numFmt w:val="bullet"/>
      <w:lvlText w:val="•"/>
      <w:lvlJc w:val="left"/>
      <w:pPr>
        <w:ind w:left="6807" w:hanging="360"/>
      </w:pPr>
      <w:rPr>
        <w:rFonts w:hint="default"/>
        <w:lang w:val="fr-FR" w:eastAsia="en-US" w:bidi="ar-SA"/>
      </w:rPr>
    </w:lvl>
    <w:lvl w:ilvl="8" w:tplc="2C5083A4">
      <w:numFmt w:val="bullet"/>
      <w:lvlText w:val="•"/>
      <w:lvlJc w:val="left"/>
      <w:pPr>
        <w:ind w:left="7657" w:hanging="360"/>
      </w:pPr>
      <w:rPr>
        <w:rFonts w:hint="default"/>
        <w:lang w:val="fr-FR" w:eastAsia="en-US" w:bidi="ar-SA"/>
      </w:rPr>
    </w:lvl>
  </w:abstractNum>
  <w:num w:numId="1" w16cid:durableId="1342052844">
    <w:abstractNumId w:val="1"/>
  </w:num>
  <w:num w:numId="2" w16cid:durableId="857893779">
    <w:abstractNumId w:val="43"/>
  </w:num>
  <w:num w:numId="3" w16cid:durableId="1239629699">
    <w:abstractNumId w:val="45"/>
  </w:num>
  <w:num w:numId="4" w16cid:durableId="852189460">
    <w:abstractNumId w:val="9"/>
  </w:num>
  <w:num w:numId="5" w16cid:durableId="1464611808">
    <w:abstractNumId w:val="12"/>
  </w:num>
  <w:num w:numId="6" w16cid:durableId="42825585">
    <w:abstractNumId w:val="50"/>
  </w:num>
  <w:num w:numId="7" w16cid:durableId="775639584">
    <w:abstractNumId w:val="20"/>
  </w:num>
  <w:num w:numId="8" w16cid:durableId="1456756718">
    <w:abstractNumId w:val="5"/>
  </w:num>
  <w:num w:numId="9" w16cid:durableId="80490303">
    <w:abstractNumId w:val="21"/>
  </w:num>
  <w:num w:numId="10" w16cid:durableId="559561594">
    <w:abstractNumId w:val="44"/>
  </w:num>
  <w:num w:numId="11" w16cid:durableId="1006635118">
    <w:abstractNumId w:val="11"/>
  </w:num>
  <w:num w:numId="12" w16cid:durableId="254897344">
    <w:abstractNumId w:val="37"/>
  </w:num>
  <w:num w:numId="13" w16cid:durableId="1286427822">
    <w:abstractNumId w:val="32"/>
  </w:num>
  <w:num w:numId="14" w16cid:durableId="2020421794">
    <w:abstractNumId w:val="3"/>
  </w:num>
  <w:num w:numId="15" w16cid:durableId="1579830882">
    <w:abstractNumId w:val="35"/>
  </w:num>
  <w:num w:numId="16" w16cid:durableId="1149856738">
    <w:abstractNumId w:val="6"/>
  </w:num>
  <w:num w:numId="17" w16cid:durableId="1872843802">
    <w:abstractNumId w:val="26"/>
  </w:num>
  <w:num w:numId="18" w16cid:durableId="1370031838">
    <w:abstractNumId w:val="18"/>
  </w:num>
  <w:num w:numId="19" w16cid:durableId="2111505091">
    <w:abstractNumId w:val="8"/>
  </w:num>
  <w:num w:numId="20" w16cid:durableId="497381291">
    <w:abstractNumId w:val="24"/>
  </w:num>
  <w:num w:numId="21" w16cid:durableId="1038359672">
    <w:abstractNumId w:val="36"/>
  </w:num>
  <w:num w:numId="22" w16cid:durableId="1698652039">
    <w:abstractNumId w:val="0"/>
  </w:num>
  <w:num w:numId="23" w16cid:durableId="1271165721">
    <w:abstractNumId w:val="39"/>
  </w:num>
  <w:num w:numId="24" w16cid:durableId="1799251957">
    <w:abstractNumId w:val="41"/>
  </w:num>
  <w:num w:numId="25" w16cid:durableId="164902154">
    <w:abstractNumId w:val="2"/>
  </w:num>
  <w:num w:numId="26" w16cid:durableId="86923107">
    <w:abstractNumId w:val="27"/>
  </w:num>
  <w:num w:numId="27" w16cid:durableId="1448037921">
    <w:abstractNumId w:val="7"/>
  </w:num>
  <w:num w:numId="28" w16cid:durableId="111873837">
    <w:abstractNumId w:val="42"/>
  </w:num>
  <w:num w:numId="29" w16cid:durableId="534778006">
    <w:abstractNumId w:val="49"/>
  </w:num>
  <w:num w:numId="30" w16cid:durableId="1296258871">
    <w:abstractNumId w:val="14"/>
  </w:num>
  <w:num w:numId="31" w16cid:durableId="731121364">
    <w:abstractNumId w:val="22"/>
  </w:num>
  <w:num w:numId="32" w16cid:durableId="295373556">
    <w:abstractNumId w:val="33"/>
  </w:num>
  <w:num w:numId="33" w16cid:durableId="1949727442">
    <w:abstractNumId w:val="25"/>
  </w:num>
  <w:num w:numId="34" w16cid:durableId="512719631">
    <w:abstractNumId w:val="46"/>
  </w:num>
  <w:num w:numId="35" w16cid:durableId="1051420383">
    <w:abstractNumId w:val="31"/>
  </w:num>
  <w:num w:numId="36" w16cid:durableId="2023047195">
    <w:abstractNumId w:val="16"/>
  </w:num>
  <w:num w:numId="37" w16cid:durableId="1830167005">
    <w:abstractNumId w:val="29"/>
  </w:num>
  <w:num w:numId="38" w16cid:durableId="957490790">
    <w:abstractNumId w:val="38"/>
  </w:num>
  <w:num w:numId="39" w16cid:durableId="1407530242">
    <w:abstractNumId w:val="30"/>
  </w:num>
  <w:num w:numId="40" w16cid:durableId="1849054233">
    <w:abstractNumId w:val="13"/>
  </w:num>
  <w:num w:numId="41" w16cid:durableId="1440024758">
    <w:abstractNumId w:val="19"/>
  </w:num>
  <w:num w:numId="42" w16cid:durableId="1818302884">
    <w:abstractNumId w:val="17"/>
  </w:num>
  <w:num w:numId="43" w16cid:durableId="1343432300">
    <w:abstractNumId w:val="23"/>
  </w:num>
  <w:num w:numId="44" w16cid:durableId="178854992">
    <w:abstractNumId w:val="40"/>
  </w:num>
  <w:num w:numId="45" w16cid:durableId="488978594">
    <w:abstractNumId w:val="34"/>
  </w:num>
  <w:num w:numId="46" w16cid:durableId="479153149">
    <w:abstractNumId w:val="48"/>
  </w:num>
  <w:num w:numId="47" w16cid:durableId="364252595">
    <w:abstractNumId w:val="28"/>
  </w:num>
  <w:num w:numId="48" w16cid:durableId="1856572729">
    <w:abstractNumId w:val="47"/>
  </w:num>
  <w:num w:numId="49" w16cid:durableId="1053119766">
    <w:abstractNumId w:val="4"/>
  </w:num>
  <w:num w:numId="50" w16cid:durableId="1108046652">
    <w:abstractNumId w:val="10"/>
  </w:num>
  <w:num w:numId="51" w16cid:durableId="1274170997">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rson w15:author="Dossin Muriel">
    <w15:presenceInfo w15:providerId="AD" w15:userId="S::Muriel.Dossin@minsoc.fed.be::29e62491-f8bc-4d74-b9c5-e1d9a0c3a5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A6"/>
    <w:rsid w:val="00003FFA"/>
    <w:rsid w:val="00010D81"/>
    <w:rsid w:val="00011B72"/>
    <w:rsid w:val="00020089"/>
    <w:rsid w:val="0002034A"/>
    <w:rsid w:val="000219C4"/>
    <w:rsid w:val="00026D86"/>
    <w:rsid w:val="000309B2"/>
    <w:rsid w:val="00035BD1"/>
    <w:rsid w:val="00062BA8"/>
    <w:rsid w:val="00074936"/>
    <w:rsid w:val="00077B0A"/>
    <w:rsid w:val="0009388C"/>
    <w:rsid w:val="0009654C"/>
    <w:rsid w:val="000A2FF3"/>
    <w:rsid w:val="000B3E68"/>
    <w:rsid w:val="000C3B9C"/>
    <w:rsid w:val="000C5170"/>
    <w:rsid w:val="000D5153"/>
    <w:rsid w:val="000D5C4D"/>
    <w:rsid w:val="000E02B0"/>
    <w:rsid w:val="000E35F3"/>
    <w:rsid w:val="001046A6"/>
    <w:rsid w:val="00105AC4"/>
    <w:rsid w:val="00125129"/>
    <w:rsid w:val="00125327"/>
    <w:rsid w:val="0012585A"/>
    <w:rsid w:val="0012E453"/>
    <w:rsid w:val="00130D98"/>
    <w:rsid w:val="001455C6"/>
    <w:rsid w:val="00155628"/>
    <w:rsid w:val="00160D8E"/>
    <w:rsid w:val="001612DE"/>
    <w:rsid w:val="00163939"/>
    <w:rsid w:val="00181A75"/>
    <w:rsid w:val="001918A2"/>
    <w:rsid w:val="001A142B"/>
    <w:rsid w:val="001A6B21"/>
    <w:rsid w:val="001B0A8D"/>
    <w:rsid w:val="001C6B0A"/>
    <w:rsid w:val="001E671D"/>
    <w:rsid w:val="001F0707"/>
    <w:rsid w:val="00215676"/>
    <w:rsid w:val="00216B4A"/>
    <w:rsid w:val="00217426"/>
    <w:rsid w:val="0022254C"/>
    <w:rsid w:val="002245D0"/>
    <w:rsid w:val="00225E9C"/>
    <w:rsid w:val="00233DA3"/>
    <w:rsid w:val="00237A5A"/>
    <w:rsid w:val="00237B99"/>
    <w:rsid w:val="002406CF"/>
    <w:rsid w:val="00247007"/>
    <w:rsid w:val="00247245"/>
    <w:rsid w:val="00251EF2"/>
    <w:rsid w:val="00253B0D"/>
    <w:rsid w:val="002558F6"/>
    <w:rsid w:val="002567C0"/>
    <w:rsid w:val="00263D24"/>
    <w:rsid w:val="002741C5"/>
    <w:rsid w:val="00275C47"/>
    <w:rsid w:val="0027713F"/>
    <w:rsid w:val="0029106B"/>
    <w:rsid w:val="00295ED5"/>
    <w:rsid w:val="002A0A18"/>
    <w:rsid w:val="002A0C06"/>
    <w:rsid w:val="002A2111"/>
    <w:rsid w:val="002B4D9F"/>
    <w:rsid w:val="002B4ED3"/>
    <w:rsid w:val="002C74C2"/>
    <w:rsid w:val="002C7BEC"/>
    <w:rsid w:val="002D31F2"/>
    <w:rsid w:val="002D47AE"/>
    <w:rsid w:val="002D5085"/>
    <w:rsid w:val="002D5E1E"/>
    <w:rsid w:val="002E01B4"/>
    <w:rsid w:val="002E1C8C"/>
    <w:rsid w:val="002F0C17"/>
    <w:rsid w:val="002F2588"/>
    <w:rsid w:val="00320B50"/>
    <w:rsid w:val="00337912"/>
    <w:rsid w:val="00343B82"/>
    <w:rsid w:val="003452E4"/>
    <w:rsid w:val="003507C6"/>
    <w:rsid w:val="0036504C"/>
    <w:rsid w:val="003906B2"/>
    <w:rsid w:val="00393FC0"/>
    <w:rsid w:val="0039688A"/>
    <w:rsid w:val="003A195B"/>
    <w:rsid w:val="003A415F"/>
    <w:rsid w:val="003C54CB"/>
    <w:rsid w:val="003D59D1"/>
    <w:rsid w:val="003E13E7"/>
    <w:rsid w:val="003E33B4"/>
    <w:rsid w:val="003E68FC"/>
    <w:rsid w:val="003E769E"/>
    <w:rsid w:val="003F5512"/>
    <w:rsid w:val="003F6EEC"/>
    <w:rsid w:val="004058D2"/>
    <w:rsid w:val="00412EB1"/>
    <w:rsid w:val="004136ED"/>
    <w:rsid w:val="004144D1"/>
    <w:rsid w:val="00414F78"/>
    <w:rsid w:val="0042138B"/>
    <w:rsid w:val="00423346"/>
    <w:rsid w:val="00432F78"/>
    <w:rsid w:val="004364F0"/>
    <w:rsid w:val="00436913"/>
    <w:rsid w:val="00440ED5"/>
    <w:rsid w:val="00481638"/>
    <w:rsid w:val="00483489"/>
    <w:rsid w:val="00490060"/>
    <w:rsid w:val="0049017C"/>
    <w:rsid w:val="004924D5"/>
    <w:rsid w:val="004941F6"/>
    <w:rsid w:val="004A088B"/>
    <w:rsid w:val="004B22D8"/>
    <w:rsid w:val="004B7932"/>
    <w:rsid w:val="004C4E63"/>
    <w:rsid w:val="004D1CDC"/>
    <w:rsid w:val="004D21F2"/>
    <w:rsid w:val="004D48D0"/>
    <w:rsid w:val="004D5A44"/>
    <w:rsid w:val="004E39DC"/>
    <w:rsid w:val="0050243A"/>
    <w:rsid w:val="00512D8E"/>
    <w:rsid w:val="00514268"/>
    <w:rsid w:val="005145C4"/>
    <w:rsid w:val="005200E2"/>
    <w:rsid w:val="0052378F"/>
    <w:rsid w:val="005240B3"/>
    <w:rsid w:val="0052589A"/>
    <w:rsid w:val="00535F55"/>
    <w:rsid w:val="00537A1D"/>
    <w:rsid w:val="00541B14"/>
    <w:rsid w:val="00543B2D"/>
    <w:rsid w:val="00543D1C"/>
    <w:rsid w:val="005515D3"/>
    <w:rsid w:val="00564B90"/>
    <w:rsid w:val="005745C9"/>
    <w:rsid w:val="0058218B"/>
    <w:rsid w:val="005829F2"/>
    <w:rsid w:val="0058436E"/>
    <w:rsid w:val="00584730"/>
    <w:rsid w:val="00587B8C"/>
    <w:rsid w:val="0059259B"/>
    <w:rsid w:val="005A0E1E"/>
    <w:rsid w:val="005A3A21"/>
    <w:rsid w:val="005B09C6"/>
    <w:rsid w:val="005B47C4"/>
    <w:rsid w:val="005C26BF"/>
    <w:rsid w:val="005D1A3C"/>
    <w:rsid w:val="005D46D4"/>
    <w:rsid w:val="005F18D0"/>
    <w:rsid w:val="005F2113"/>
    <w:rsid w:val="00600EA7"/>
    <w:rsid w:val="006021F3"/>
    <w:rsid w:val="00603564"/>
    <w:rsid w:val="00617909"/>
    <w:rsid w:val="0062203C"/>
    <w:rsid w:val="006236C3"/>
    <w:rsid w:val="00624CDB"/>
    <w:rsid w:val="0062509E"/>
    <w:rsid w:val="0062569C"/>
    <w:rsid w:val="00631BD5"/>
    <w:rsid w:val="006429AE"/>
    <w:rsid w:val="00642BA6"/>
    <w:rsid w:val="00645320"/>
    <w:rsid w:val="0064795E"/>
    <w:rsid w:val="00657346"/>
    <w:rsid w:val="00693388"/>
    <w:rsid w:val="006A0FA0"/>
    <w:rsid w:val="006C302E"/>
    <w:rsid w:val="006C316A"/>
    <w:rsid w:val="006E09D4"/>
    <w:rsid w:val="006E78FD"/>
    <w:rsid w:val="006F166F"/>
    <w:rsid w:val="006F2973"/>
    <w:rsid w:val="00714168"/>
    <w:rsid w:val="00722B46"/>
    <w:rsid w:val="00722E56"/>
    <w:rsid w:val="00742681"/>
    <w:rsid w:val="0074433D"/>
    <w:rsid w:val="00757FDA"/>
    <w:rsid w:val="007649FC"/>
    <w:rsid w:val="007752A1"/>
    <w:rsid w:val="00782A01"/>
    <w:rsid w:val="007A70CF"/>
    <w:rsid w:val="007B00BD"/>
    <w:rsid w:val="007C2D60"/>
    <w:rsid w:val="007C7907"/>
    <w:rsid w:val="007D3B75"/>
    <w:rsid w:val="007D5877"/>
    <w:rsid w:val="007E3E81"/>
    <w:rsid w:val="007F209A"/>
    <w:rsid w:val="00802407"/>
    <w:rsid w:val="00804845"/>
    <w:rsid w:val="00804E79"/>
    <w:rsid w:val="00806F68"/>
    <w:rsid w:val="00816030"/>
    <w:rsid w:val="00816C07"/>
    <w:rsid w:val="008401E2"/>
    <w:rsid w:val="00840460"/>
    <w:rsid w:val="008410D0"/>
    <w:rsid w:val="00847185"/>
    <w:rsid w:val="00854BB9"/>
    <w:rsid w:val="00860EA2"/>
    <w:rsid w:val="00872079"/>
    <w:rsid w:val="00874D3A"/>
    <w:rsid w:val="008762F3"/>
    <w:rsid w:val="008917CA"/>
    <w:rsid w:val="00894EFA"/>
    <w:rsid w:val="008A2FAF"/>
    <w:rsid w:val="008A36DC"/>
    <w:rsid w:val="008B77FD"/>
    <w:rsid w:val="008B7B31"/>
    <w:rsid w:val="008C02BB"/>
    <w:rsid w:val="008C099F"/>
    <w:rsid w:val="008C419A"/>
    <w:rsid w:val="008C6549"/>
    <w:rsid w:val="008D0B77"/>
    <w:rsid w:val="008D26C0"/>
    <w:rsid w:val="008D312B"/>
    <w:rsid w:val="008E4832"/>
    <w:rsid w:val="008F195D"/>
    <w:rsid w:val="008F56E0"/>
    <w:rsid w:val="00900805"/>
    <w:rsid w:val="009039C4"/>
    <w:rsid w:val="00905B8F"/>
    <w:rsid w:val="00907990"/>
    <w:rsid w:val="0091278B"/>
    <w:rsid w:val="009137E8"/>
    <w:rsid w:val="00914D8F"/>
    <w:rsid w:val="00917710"/>
    <w:rsid w:val="00926184"/>
    <w:rsid w:val="009304EE"/>
    <w:rsid w:val="00934E59"/>
    <w:rsid w:val="00940A31"/>
    <w:rsid w:val="00940BB4"/>
    <w:rsid w:val="00942CE0"/>
    <w:rsid w:val="00944D6D"/>
    <w:rsid w:val="0095E0F5"/>
    <w:rsid w:val="0096398A"/>
    <w:rsid w:val="009668E1"/>
    <w:rsid w:val="009923E5"/>
    <w:rsid w:val="00992A4F"/>
    <w:rsid w:val="00993117"/>
    <w:rsid w:val="009932BC"/>
    <w:rsid w:val="009A1B14"/>
    <w:rsid w:val="009B0087"/>
    <w:rsid w:val="009D387E"/>
    <w:rsid w:val="009D7F15"/>
    <w:rsid w:val="009F5BAC"/>
    <w:rsid w:val="00A005B7"/>
    <w:rsid w:val="00A02385"/>
    <w:rsid w:val="00A049C5"/>
    <w:rsid w:val="00A113E7"/>
    <w:rsid w:val="00A14FBA"/>
    <w:rsid w:val="00A24512"/>
    <w:rsid w:val="00A25A57"/>
    <w:rsid w:val="00A26972"/>
    <w:rsid w:val="00A30F2B"/>
    <w:rsid w:val="00A31A1B"/>
    <w:rsid w:val="00A42C1E"/>
    <w:rsid w:val="00A44F00"/>
    <w:rsid w:val="00A4632C"/>
    <w:rsid w:val="00A505F5"/>
    <w:rsid w:val="00A5266D"/>
    <w:rsid w:val="00A56BB0"/>
    <w:rsid w:val="00A65073"/>
    <w:rsid w:val="00A72746"/>
    <w:rsid w:val="00A75B4A"/>
    <w:rsid w:val="00A77EED"/>
    <w:rsid w:val="00A84BB8"/>
    <w:rsid w:val="00A85D19"/>
    <w:rsid w:val="00AB5FF2"/>
    <w:rsid w:val="00AD58C9"/>
    <w:rsid w:val="00ADCF3F"/>
    <w:rsid w:val="00AE0C24"/>
    <w:rsid w:val="00AE5FFE"/>
    <w:rsid w:val="00AE7665"/>
    <w:rsid w:val="00AF1F70"/>
    <w:rsid w:val="00AF4B60"/>
    <w:rsid w:val="00B0648B"/>
    <w:rsid w:val="00B0796A"/>
    <w:rsid w:val="00B118A8"/>
    <w:rsid w:val="00B17154"/>
    <w:rsid w:val="00B33623"/>
    <w:rsid w:val="00B43C19"/>
    <w:rsid w:val="00B5511D"/>
    <w:rsid w:val="00B667F3"/>
    <w:rsid w:val="00B737FA"/>
    <w:rsid w:val="00B74D5D"/>
    <w:rsid w:val="00B74FF4"/>
    <w:rsid w:val="00B821B5"/>
    <w:rsid w:val="00B848E8"/>
    <w:rsid w:val="00B85172"/>
    <w:rsid w:val="00B91625"/>
    <w:rsid w:val="00B929DC"/>
    <w:rsid w:val="00B96F1B"/>
    <w:rsid w:val="00BA0292"/>
    <w:rsid w:val="00BA42FF"/>
    <w:rsid w:val="00BB0C8F"/>
    <w:rsid w:val="00BB32FC"/>
    <w:rsid w:val="00BC509C"/>
    <w:rsid w:val="00BC6EEF"/>
    <w:rsid w:val="00BD1DE3"/>
    <w:rsid w:val="00BF19FA"/>
    <w:rsid w:val="00BF69B9"/>
    <w:rsid w:val="00C06980"/>
    <w:rsid w:val="00C257E0"/>
    <w:rsid w:val="00C3356F"/>
    <w:rsid w:val="00C40E92"/>
    <w:rsid w:val="00C43996"/>
    <w:rsid w:val="00C44E30"/>
    <w:rsid w:val="00C63FD4"/>
    <w:rsid w:val="00C64501"/>
    <w:rsid w:val="00C658B2"/>
    <w:rsid w:val="00C71148"/>
    <w:rsid w:val="00C71AB7"/>
    <w:rsid w:val="00CA1690"/>
    <w:rsid w:val="00CA2B9D"/>
    <w:rsid w:val="00CB613A"/>
    <w:rsid w:val="00CE5557"/>
    <w:rsid w:val="00CF7886"/>
    <w:rsid w:val="00D07C6B"/>
    <w:rsid w:val="00D241DA"/>
    <w:rsid w:val="00D25B9D"/>
    <w:rsid w:val="00D34FB8"/>
    <w:rsid w:val="00D434CE"/>
    <w:rsid w:val="00D53B8B"/>
    <w:rsid w:val="00D54BFE"/>
    <w:rsid w:val="00D67163"/>
    <w:rsid w:val="00D67EA8"/>
    <w:rsid w:val="00D70384"/>
    <w:rsid w:val="00D70544"/>
    <w:rsid w:val="00D85F8E"/>
    <w:rsid w:val="00D86188"/>
    <w:rsid w:val="00D90016"/>
    <w:rsid w:val="00D92F30"/>
    <w:rsid w:val="00DA7F14"/>
    <w:rsid w:val="00DB205D"/>
    <w:rsid w:val="00DC0871"/>
    <w:rsid w:val="00DC0DFC"/>
    <w:rsid w:val="00DC1650"/>
    <w:rsid w:val="00DD656A"/>
    <w:rsid w:val="00DE5CA3"/>
    <w:rsid w:val="00DF60A2"/>
    <w:rsid w:val="00E0144E"/>
    <w:rsid w:val="00E11E8E"/>
    <w:rsid w:val="00E127C7"/>
    <w:rsid w:val="00E21E2F"/>
    <w:rsid w:val="00E262D7"/>
    <w:rsid w:val="00E52D20"/>
    <w:rsid w:val="00E5519F"/>
    <w:rsid w:val="00E572C1"/>
    <w:rsid w:val="00E610D5"/>
    <w:rsid w:val="00E62FF6"/>
    <w:rsid w:val="00E63652"/>
    <w:rsid w:val="00E70CDE"/>
    <w:rsid w:val="00E7360F"/>
    <w:rsid w:val="00E75DFE"/>
    <w:rsid w:val="00E7657D"/>
    <w:rsid w:val="00E77974"/>
    <w:rsid w:val="00EB4ACC"/>
    <w:rsid w:val="00EC181A"/>
    <w:rsid w:val="00EC5962"/>
    <w:rsid w:val="00ED008D"/>
    <w:rsid w:val="00ED3DD2"/>
    <w:rsid w:val="00EE22EE"/>
    <w:rsid w:val="00F05D08"/>
    <w:rsid w:val="00F074F5"/>
    <w:rsid w:val="00F10D0D"/>
    <w:rsid w:val="00F2098A"/>
    <w:rsid w:val="00F3706E"/>
    <w:rsid w:val="00F500D7"/>
    <w:rsid w:val="00F73F1F"/>
    <w:rsid w:val="00F76D96"/>
    <w:rsid w:val="00F81716"/>
    <w:rsid w:val="00F92C79"/>
    <w:rsid w:val="00F9798A"/>
    <w:rsid w:val="00FC043A"/>
    <w:rsid w:val="00FC2557"/>
    <w:rsid w:val="00FC3146"/>
    <w:rsid w:val="00FC3412"/>
    <w:rsid w:val="00FC54AD"/>
    <w:rsid w:val="00FC6276"/>
    <w:rsid w:val="00FC63B2"/>
    <w:rsid w:val="00FD01A0"/>
    <w:rsid w:val="00FD4C5C"/>
    <w:rsid w:val="00FF1639"/>
    <w:rsid w:val="00FF22C8"/>
    <w:rsid w:val="00FF22F3"/>
    <w:rsid w:val="00FF2384"/>
    <w:rsid w:val="00FF4237"/>
    <w:rsid w:val="00FF6799"/>
    <w:rsid w:val="010782C4"/>
    <w:rsid w:val="017AF192"/>
    <w:rsid w:val="01CD4F0D"/>
    <w:rsid w:val="01D9E570"/>
    <w:rsid w:val="0226C685"/>
    <w:rsid w:val="0270B7F6"/>
    <w:rsid w:val="028768CF"/>
    <w:rsid w:val="02E1431A"/>
    <w:rsid w:val="02E4AFE3"/>
    <w:rsid w:val="0342E192"/>
    <w:rsid w:val="03AB6B61"/>
    <w:rsid w:val="0573C81D"/>
    <w:rsid w:val="0576EE35"/>
    <w:rsid w:val="05E687AF"/>
    <w:rsid w:val="05F990B7"/>
    <w:rsid w:val="0634EAD6"/>
    <w:rsid w:val="066FAAC1"/>
    <w:rsid w:val="067974F2"/>
    <w:rsid w:val="0689C6C2"/>
    <w:rsid w:val="07386D0E"/>
    <w:rsid w:val="07D957D0"/>
    <w:rsid w:val="08B59D58"/>
    <w:rsid w:val="09040765"/>
    <w:rsid w:val="09B007AF"/>
    <w:rsid w:val="09DD9477"/>
    <w:rsid w:val="09F2989F"/>
    <w:rsid w:val="0A5700B6"/>
    <w:rsid w:val="0A791B74"/>
    <w:rsid w:val="0AFC20A0"/>
    <w:rsid w:val="0B10FFCC"/>
    <w:rsid w:val="0B2C949B"/>
    <w:rsid w:val="0B396BE9"/>
    <w:rsid w:val="0B81C317"/>
    <w:rsid w:val="0BB44F63"/>
    <w:rsid w:val="0BE1E476"/>
    <w:rsid w:val="0BF19EB0"/>
    <w:rsid w:val="0C57D3EC"/>
    <w:rsid w:val="0C82E165"/>
    <w:rsid w:val="0CCF829C"/>
    <w:rsid w:val="0DE3501D"/>
    <w:rsid w:val="0DEFA587"/>
    <w:rsid w:val="0E0ABA68"/>
    <w:rsid w:val="0E2ED3E4"/>
    <w:rsid w:val="0E9B9848"/>
    <w:rsid w:val="0EB04F75"/>
    <w:rsid w:val="0EC58923"/>
    <w:rsid w:val="0EDF67EF"/>
    <w:rsid w:val="0F01C79B"/>
    <w:rsid w:val="0F67FF53"/>
    <w:rsid w:val="0F6B587B"/>
    <w:rsid w:val="0F775535"/>
    <w:rsid w:val="0FEAE425"/>
    <w:rsid w:val="10026386"/>
    <w:rsid w:val="1008DEEB"/>
    <w:rsid w:val="103788E9"/>
    <w:rsid w:val="10A03B65"/>
    <w:rsid w:val="10E6014B"/>
    <w:rsid w:val="10F38B00"/>
    <w:rsid w:val="113B11DB"/>
    <w:rsid w:val="113FAB05"/>
    <w:rsid w:val="11FE4FAF"/>
    <w:rsid w:val="12776B28"/>
    <w:rsid w:val="127D91D7"/>
    <w:rsid w:val="1298D3CE"/>
    <w:rsid w:val="12F542A2"/>
    <w:rsid w:val="132A8FCD"/>
    <w:rsid w:val="138B439D"/>
    <w:rsid w:val="1402F7AB"/>
    <w:rsid w:val="1441EE26"/>
    <w:rsid w:val="15F4585E"/>
    <w:rsid w:val="15FD9A25"/>
    <w:rsid w:val="16362F80"/>
    <w:rsid w:val="168A3EA7"/>
    <w:rsid w:val="16B1B9F8"/>
    <w:rsid w:val="16D8876E"/>
    <w:rsid w:val="16DAC725"/>
    <w:rsid w:val="17116F56"/>
    <w:rsid w:val="17140363"/>
    <w:rsid w:val="1725412A"/>
    <w:rsid w:val="172EB6F8"/>
    <w:rsid w:val="17395F9E"/>
    <w:rsid w:val="17AEBEC7"/>
    <w:rsid w:val="189DBD7C"/>
    <w:rsid w:val="18EFE42F"/>
    <w:rsid w:val="194D1079"/>
    <w:rsid w:val="1991BDE2"/>
    <w:rsid w:val="1A21CDFC"/>
    <w:rsid w:val="1A4ED11C"/>
    <w:rsid w:val="1A9AD13C"/>
    <w:rsid w:val="1AA0C255"/>
    <w:rsid w:val="1AA78924"/>
    <w:rsid w:val="1B13A79C"/>
    <w:rsid w:val="1B2C5E03"/>
    <w:rsid w:val="1BC6834B"/>
    <w:rsid w:val="1C62880C"/>
    <w:rsid w:val="1C6B596E"/>
    <w:rsid w:val="1CE5CFB3"/>
    <w:rsid w:val="1CF409AF"/>
    <w:rsid w:val="1D681B6D"/>
    <w:rsid w:val="1DAF0963"/>
    <w:rsid w:val="1DF401FA"/>
    <w:rsid w:val="1E0C3771"/>
    <w:rsid w:val="1E5287A4"/>
    <w:rsid w:val="1ECB2704"/>
    <w:rsid w:val="1EF039DD"/>
    <w:rsid w:val="1EFC1404"/>
    <w:rsid w:val="1F1E0E64"/>
    <w:rsid w:val="1F86CEDA"/>
    <w:rsid w:val="1F9838ED"/>
    <w:rsid w:val="1FA9EAFA"/>
    <w:rsid w:val="20B68178"/>
    <w:rsid w:val="20F38D8C"/>
    <w:rsid w:val="21279AC8"/>
    <w:rsid w:val="217DDB1C"/>
    <w:rsid w:val="217E3D27"/>
    <w:rsid w:val="21942607"/>
    <w:rsid w:val="21BFFAFB"/>
    <w:rsid w:val="2217D369"/>
    <w:rsid w:val="22A9560B"/>
    <w:rsid w:val="22ED72D6"/>
    <w:rsid w:val="23FEFD1D"/>
    <w:rsid w:val="240D00EC"/>
    <w:rsid w:val="241FB94E"/>
    <w:rsid w:val="2493A659"/>
    <w:rsid w:val="24CC47B0"/>
    <w:rsid w:val="26422A9A"/>
    <w:rsid w:val="26512B58"/>
    <w:rsid w:val="2654C677"/>
    <w:rsid w:val="27110B66"/>
    <w:rsid w:val="28282076"/>
    <w:rsid w:val="28301BF8"/>
    <w:rsid w:val="288D43A1"/>
    <w:rsid w:val="28A4BDCB"/>
    <w:rsid w:val="28A54A50"/>
    <w:rsid w:val="28C8D49B"/>
    <w:rsid w:val="28E639C7"/>
    <w:rsid w:val="29090B09"/>
    <w:rsid w:val="29208C91"/>
    <w:rsid w:val="29C286F7"/>
    <w:rsid w:val="29F3006D"/>
    <w:rsid w:val="29F9C812"/>
    <w:rsid w:val="2A8D527D"/>
    <w:rsid w:val="2ACEF752"/>
    <w:rsid w:val="2AE568B7"/>
    <w:rsid w:val="2B2313D1"/>
    <w:rsid w:val="2B6B5F42"/>
    <w:rsid w:val="2BE94BED"/>
    <w:rsid w:val="2C1E4F9A"/>
    <w:rsid w:val="2CD74ED3"/>
    <w:rsid w:val="2D3D3AAB"/>
    <w:rsid w:val="2D3EE639"/>
    <w:rsid w:val="2E5B4AA2"/>
    <w:rsid w:val="2ECB047F"/>
    <w:rsid w:val="2F06747F"/>
    <w:rsid w:val="2F919C60"/>
    <w:rsid w:val="2FD32820"/>
    <w:rsid w:val="2FE68008"/>
    <w:rsid w:val="30910B3F"/>
    <w:rsid w:val="30DFCCE8"/>
    <w:rsid w:val="311E816F"/>
    <w:rsid w:val="329F3C8B"/>
    <w:rsid w:val="32E891CB"/>
    <w:rsid w:val="3357E34E"/>
    <w:rsid w:val="338B286F"/>
    <w:rsid w:val="339AD28D"/>
    <w:rsid w:val="339D40E6"/>
    <w:rsid w:val="34021942"/>
    <w:rsid w:val="34853EE4"/>
    <w:rsid w:val="35107B19"/>
    <w:rsid w:val="362B2368"/>
    <w:rsid w:val="36E28F74"/>
    <w:rsid w:val="370DCB56"/>
    <w:rsid w:val="372654C9"/>
    <w:rsid w:val="3743B06F"/>
    <w:rsid w:val="3775D1A0"/>
    <w:rsid w:val="379FBEC5"/>
    <w:rsid w:val="37B616A2"/>
    <w:rsid w:val="382FAACD"/>
    <w:rsid w:val="38705ED4"/>
    <w:rsid w:val="392E1D80"/>
    <w:rsid w:val="39722A9B"/>
    <w:rsid w:val="3975C7CD"/>
    <w:rsid w:val="39C1563D"/>
    <w:rsid w:val="39F2E32B"/>
    <w:rsid w:val="3A922DD9"/>
    <w:rsid w:val="3AF4CE03"/>
    <w:rsid w:val="3BCA323A"/>
    <w:rsid w:val="3C63B29B"/>
    <w:rsid w:val="3CC3E7D3"/>
    <w:rsid w:val="3CE73CD7"/>
    <w:rsid w:val="3CFF35CC"/>
    <w:rsid w:val="3D8567C9"/>
    <w:rsid w:val="3D8B75A6"/>
    <w:rsid w:val="3DAB54D5"/>
    <w:rsid w:val="3E24B8BA"/>
    <w:rsid w:val="3E5CC007"/>
    <w:rsid w:val="3E6931D2"/>
    <w:rsid w:val="3F7B8EF2"/>
    <w:rsid w:val="3FC5055D"/>
    <w:rsid w:val="3FD04D49"/>
    <w:rsid w:val="400E159D"/>
    <w:rsid w:val="401CFDDF"/>
    <w:rsid w:val="405722B2"/>
    <w:rsid w:val="40814D0F"/>
    <w:rsid w:val="41D3E1E1"/>
    <w:rsid w:val="41E0C5F8"/>
    <w:rsid w:val="424F5E65"/>
    <w:rsid w:val="428933FD"/>
    <w:rsid w:val="42BBC88E"/>
    <w:rsid w:val="42DCDD1C"/>
    <w:rsid w:val="4334C088"/>
    <w:rsid w:val="43650E85"/>
    <w:rsid w:val="437E1269"/>
    <w:rsid w:val="44200829"/>
    <w:rsid w:val="44BBB124"/>
    <w:rsid w:val="44C5DE01"/>
    <w:rsid w:val="44FBEFB7"/>
    <w:rsid w:val="4541FE94"/>
    <w:rsid w:val="4565CD8F"/>
    <w:rsid w:val="45C16AE1"/>
    <w:rsid w:val="46684864"/>
    <w:rsid w:val="46715141"/>
    <w:rsid w:val="4689CA67"/>
    <w:rsid w:val="473371D9"/>
    <w:rsid w:val="474F159C"/>
    <w:rsid w:val="4777C716"/>
    <w:rsid w:val="480B3961"/>
    <w:rsid w:val="482C4FA4"/>
    <w:rsid w:val="483A8AB9"/>
    <w:rsid w:val="487315A9"/>
    <w:rsid w:val="487FA780"/>
    <w:rsid w:val="48D6DA49"/>
    <w:rsid w:val="48E627AD"/>
    <w:rsid w:val="49B206F5"/>
    <w:rsid w:val="49ECC3C2"/>
    <w:rsid w:val="4B521FF1"/>
    <w:rsid w:val="4C095F1F"/>
    <w:rsid w:val="4C26E59D"/>
    <w:rsid w:val="4C6CAB26"/>
    <w:rsid w:val="4CF19F87"/>
    <w:rsid w:val="4D3DB527"/>
    <w:rsid w:val="4D63F4E3"/>
    <w:rsid w:val="4DC72813"/>
    <w:rsid w:val="4DEDD572"/>
    <w:rsid w:val="4E3490B1"/>
    <w:rsid w:val="4E693A37"/>
    <w:rsid w:val="4EE690C7"/>
    <w:rsid w:val="4EE87651"/>
    <w:rsid w:val="4F2F173C"/>
    <w:rsid w:val="4F84212F"/>
    <w:rsid w:val="4FE20C50"/>
    <w:rsid w:val="5022093E"/>
    <w:rsid w:val="509A381A"/>
    <w:rsid w:val="50B4EC12"/>
    <w:rsid w:val="50C3346A"/>
    <w:rsid w:val="5115613C"/>
    <w:rsid w:val="51823051"/>
    <w:rsid w:val="521AB255"/>
    <w:rsid w:val="522F0224"/>
    <w:rsid w:val="524BA121"/>
    <w:rsid w:val="525E9543"/>
    <w:rsid w:val="5282FAAC"/>
    <w:rsid w:val="531F76B9"/>
    <w:rsid w:val="5365534F"/>
    <w:rsid w:val="537F7DB4"/>
    <w:rsid w:val="539DC90F"/>
    <w:rsid w:val="53BBC7EA"/>
    <w:rsid w:val="53D5FA35"/>
    <w:rsid w:val="556508F8"/>
    <w:rsid w:val="5575B6C8"/>
    <w:rsid w:val="55AA380B"/>
    <w:rsid w:val="55AB87DC"/>
    <w:rsid w:val="562A9B73"/>
    <w:rsid w:val="5679FFE4"/>
    <w:rsid w:val="56DAE109"/>
    <w:rsid w:val="57919B46"/>
    <w:rsid w:val="57FD309B"/>
    <w:rsid w:val="58B53541"/>
    <w:rsid w:val="58B73648"/>
    <w:rsid w:val="58C1752E"/>
    <w:rsid w:val="58D86869"/>
    <w:rsid w:val="59D72F1A"/>
    <w:rsid w:val="5A6F4B0C"/>
    <w:rsid w:val="5A86806A"/>
    <w:rsid w:val="5AB22448"/>
    <w:rsid w:val="5AFB7A0A"/>
    <w:rsid w:val="5B5196CF"/>
    <w:rsid w:val="5BB848F3"/>
    <w:rsid w:val="5CBBF50B"/>
    <w:rsid w:val="5CD971CB"/>
    <w:rsid w:val="5D293435"/>
    <w:rsid w:val="5D7E0D31"/>
    <w:rsid w:val="5E95AC4A"/>
    <w:rsid w:val="5E9CAB4A"/>
    <w:rsid w:val="5EDA29FE"/>
    <w:rsid w:val="5F1CC342"/>
    <w:rsid w:val="5F67E0C8"/>
    <w:rsid w:val="5FC861FC"/>
    <w:rsid w:val="5FD85D8C"/>
    <w:rsid w:val="6015DDC5"/>
    <w:rsid w:val="6065C6AD"/>
    <w:rsid w:val="607236A7"/>
    <w:rsid w:val="60A5403F"/>
    <w:rsid w:val="60C0C4DD"/>
    <w:rsid w:val="6165AE86"/>
    <w:rsid w:val="61784935"/>
    <w:rsid w:val="619720D6"/>
    <w:rsid w:val="61F1F923"/>
    <w:rsid w:val="61F712E4"/>
    <w:rsid w:val="62159793"/>
    <w:rsid w:val="6260C40D"/>
    <w:rsid w:val="628CEC23"/>
    <w:rsid w:val="635DF63E"/>
    <w:rsid w:val="636081D1"/>
    <w:rsid w:val="636AB37E"/>
    <w:rsid w:val="6509715B"/>
    <w:rsid w:val="6576DD9F"/>
    <w:rsid w:val="65EECF78"/>
    <w:rsid w:val="662319A4"/>
    <w:rsid w:val="6652E245"/>
    <w:rsid w:val="67067771"/>
    <w:rsid w:val="6713263E"/>
    <w:rsid w:val="675FF75F"/>
    <w:rsid w:val="67AD6AF8"/>
    <w:rsid w:val="6935D1B5"/>
    <w:rsid w:val="69686072"/>
    <w:rsid w:val="69BDA0A0"/>
    <w:rsid w:val="6A00AF52"/>
    <w:rsid w:val="6A14B4FF"/>
    <w:rsid w:val="6A418403"/>
    <w:rsid w:val="6A58621A"/>
    <w:rsid w:val="6A7A8D6E"/>
    <w:rsid w:val="6AAB0278"/>
    <w:rsid w:val="6AAEF259"/>
    <w:rsid w:val="6BA04734"/>
    <w:rsid w:val="6C0AA80B"/>
    <w:rsid w:val="6C7F8BCF"/>
    <w:rsid w:val="6CA957DC"/>
    <w:rsid w:val="6D05545A"/>
    <w:rsid w:val="6D8E0999"/>
    <w:rsid w:val="6D9584F8"/>
    <w:rsid w:val="6DA731A6"/>
    <w:rsid w:val="6DF95D8C"/>
    <w:rsid w:val="6E4E3DDA"/>
    <w:rsid w:val="6ECE3358"/>
    <w:rsid w:val="6F5C1A8D"/>
    <w:rsid w:val="70787CE0"/>
    <w:rsid w:val="70AB8BC0"/>
    <w:rsid w:val="70FF5151"/>
    <w:rsid w:val="71B0585B"/>
    <w:rsid w:val="71B839F0"/>
    <w:rsid w:val="71C609AF"/>
    <w:rsid w:val="72AEEBDD"/>
    <w:rsid w:val="72CC61C1"/>
    <w:rsid w:val="730744C3"/>
    <w:rsid w:val="73844FAA"/>
    <w:rsid w:val="73DD908B"/>
    <w:rsid w:val="7456FF2A"/>
    <w:rsid w:val="748F699D"/>
    <w:rsid w:val="750A1D2D"/>
    <w:rsid w:val="754C37BE"/>
    <w:rsid w:val="75761DF1"/>
    <w:rsid w:val="75FE5D62"/>
    <w:rsid w:val="75FEB2AE"/>
    <w:rsid w:val="7636B0E2"/>
    <w:rsid w:val="765B1307"/>
    <w:rsid w:val="765D9DCC"/>
    <w:rsid w:val="7704BAD5"/>
    <w:rsid w:val="774E6FA7"/>
    <w:rsid w:val="7752AB35"/>
    <w:rsid w:val="77CB1FA3"/>
    <w:rsid w:val="77D5AA7B"/>
    <w:rsid w:val="7811F4DF"/>
    <w:rsid w:val="78928A3E"/>
    <w:rsid w:val="78A54EC7"/>
    <w:rsid w:val="78FD33D9"/>
    <w:rsid w:val="79F64156"/>
    <w:rsid w:val="7A491B1B"/>
    <w:rsid w:val="7A91BEB3"/>
    <w:rsid w:val="7AB9ECA4"/>
    <w:rsid w:val="7B1D2F5E"/>
    <w:rsid w:val="7B3F2B51"/>
    <w:rsid w:val="7BA952AC"/>
    <w:rsid w:val="7C00466F"/>
    <w:rsid w:val="7C2A2A21"/>
    <w:rsid w:val="7C3065E7"/>
    <w:rsid w:val="7C421E0E"/>
    <w:rsid w:val="7C794076"/>
    <w:rsid w:val="7CAA0013"/>
    <w:rsid w:val="7CE383A9"/>
    <w:rsid w:val="7DF4D0C2"/>
    <w:rsid w:val="7E2AE338"/>
    <w:rsid w:val="7EE849AB"/>
    <w:rsid w:val="7F43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27971"/>
  <w15:docId w15:val="{D8EC1AA7-4A76-485F-B24A-58C9A2FC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fr-FR"/>
    </w:rPr>
  </w:style>
  <w:style w:type="paragraph" w:styleId="Titre1">
    <w:name w:val="heading 1"/>
    <w:basedOn w:val="Normal"/>
    <w:uiPriority w:val="9"/>
    <w:qFormat/>
    <w:pPr>
      <w:spacing w:before="1"/>
      <w:ind w:left="141"/>
      <w:jc w:val="both"/>
      <w:outlineLvl w:val="0"/>
    </w:pPr>
    <w:rPr>
      <w:rFonts w:ascii="Calibri" w:eastAsia="Calibri" w:hAnsi="Calibri" w:cs="Calibri"/>
      <w:b/>
      <w:bCs/>
      <w:sz w:val="28"/>
      <w:szCs w:val="28"/>
    </w:rPr>
  </w:style>
  <w:style w:type="paragraph" w:styleId="Titre2">
    <w:name w:val="heading 2"/>
    <w:basedOn w:val="Normal"/>
    <w:link w:val="Titre2Car"/>
    <w:uiPriority w:val="9"/>
    <w:unhideWhenUsed/>
    <w:qFormat/>
    <w:pPr>
      <w:ind w:left="859" w:hanging="358"/>
      <w:outlineLvl w:val="1"/>
    </w:pPr>
    <w:rPr>
      <w:rFonts w:ascii="Calibri" w:eastAsia="Calibri" w:hAnsi="Calibri" w:cs="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ind w:left="2" w:right="2"/>
      <w:jc w:val="center"/>
    </w:pPr>
    <w:rPr>
      <w:rFonts w:ascii="Arial Black" w:eastAsia="Arial Black" w:hAnsi="Arial Black" w:cs="Arial Black"/>
      <w:sz w:val="64"/>
      <w:szCs w:val="64"/>
      <w:u w:val="single" w:color="000000"/>
    </w:rPr>
  </w:style>
  <w:style w:type="paragraph" w:styleId="Paragraphedeliste">
    <w:name w:val="List Paragraph"/>
    <w:basedOn w:val="Normal"/>
    <w:uiPriority w:val="34"/>
    <w:qFormat/>
    <w:pPr>
      <w:ind w:left="861" w:hanging="360"/>
      <w:jc w:val="both"/>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42138B"/>
    <w:rPr>
      <w:sz w:val="16"/>
      <w:szCs w:val="16"/>
    </w:rPr>
  </w:style>
  <w:style w:type="paragraph" w:styleId="Commentaire">
    <w:name w:val="annotation text"/>
    <w:basedOn w:val="Normal"/>
    <w:link w:val="CommentaireCar"/>
    <w:uiPriority w:val="99"/>
    <w:unhideWhenUsed/>
    <w:rsid w:val="0042138B"/>
    <w:rPr>
      <w:sz w:val="20"/>
      <w:szCs w:val="20"/>
    </w:rPr>
  </w:style>
  <w:style w:type="character" w:customStyle="1" w:styleId="CommentaireCar">
    <w:name w:val="Commentaire Car"/>
    <w:basedOn w:val="Policepardfaut"/>
    <w:link w:val="Commentaire"/>
    <w:uiPriority w:val="99"/>
    <w:rsid w:val="0042138B"/>
    <w:rPr>
      <w:rFonts w:ascii="Calibri Light" w:eastAsia="Calibri Light" w:hAnsi="Calibri Light" w:cs="Calibri Light"/>
      <w:sz w:val="20"/>
      <w:szCs w:val="20"/>
      <w:lang w:val="fr-FR"/>
    </w:rPr>
  </w:style>
  <w:style w:type="paragraph" w:styleId="Objetducommentaire">
    <w:name w:val="annotation subject"/>
    <w:basedOn w:val="Commentaire"/>
    <w:next w:val="Commentaire"/>
    <w:link w:val="ObjetducommentaireCar"/>
    <w:uiPriority w:val="99"/>
    <w:semiHidden/>
    <w:unhideWhenUsed/>
    <w:rsid w:val="0042138B"/>
    <w:rPr>
      <w:b/>
      <w:bCs/>
    </w:rPr>
  </w:style>
  <w:style w:type="character" w:customStyle="1" w:styleId="ObjetducommentaireCar">
    <w:name w:val="Objet du commentaire Car"/>
    <w:basedOn w:val="CommentaireCar"/>
    <w:link w:val="Objetducommentaire"/>
    <w:uiPriority w:val="99"/>
    <w:semiHidden/>
    <w:rsid w:val="0042138B"/>
    <w:rPr>
      <w:rFonts w:ascii="Calibri Light" w:eastAsia="Calibri Light" w:hAnsi="Calibri Light" w:cs="Calibri Light"/>
      <w:b/>
      <w:bCs/>
      <w:sz w:val="20"/>
      <w:szCs w:val="20"/>
      <w:lang w:val="fr-FR"/>
    </w:rPr>
  </w:style>
  <w:style w:type="character" w:styleId="Lienhypertexte">
    <w:name w:val="Hyperlink"/>
    <w:basedOn w:val="Policepardfaut"/>
    <w:uiPriority w:val="99"/>
    <w:unhideWhenUsed/>
    <w:rsid w:val="00D67EA8"/>
    <w:rPr>
      <w:color w:val="0000FF"/>
      <w:u w:val="single"/>
    </w:rPr>
  </w:style>
  <w:style w:type="character" w:styleId="Mentionnonrsolue">
    <w:name w:val="Unresolved Mention"/>
    <w:basedOn w:val="Policepardfaut"/>
    <w:uiPriority w:val="99"/>
    <w:semiHidden/>
    <w:unhideWhenUsed/>
    <w:rsid w:val="006F2973"/>
    <w:rPr>
      <w:color w:val="605E5C"/>
      <w:shd w:val="clear" w:color="auto" w:fill="E1DFDD"/>
    </w:rPr>
  </w:style>
  <w:style w:type="character" w:styleId="Lienhypertextesuivivisit">
    <w:name w:val="FollowedHyperlink"/>
    <w:basedOn w:val="Policepardfaut"/>
    <w:uiPriority w:val="99"/>
    <w:semiHidden/>
    <w:unhideWhenUsed/>
    <w:rsid w:val="002D31F2"/>
    <w:rPr>
      <w:color w:val="800080" w:themeColor="followedHyperlink"/>
      <w:u w:val="single"/>
    </w:rPr>
  </w:style>
  <w:style w:type="character" w:customStyle="1" w:styleId="Titre2Car">
    <w:name w:val="Titre 2 Car"/>
    <w:basedOn w:val="Policepardfaut"/>
    <w:link w:val="Titre2"/>
    <w:uiPriority w:val="9"/>
    <w:rsid w:val="00B43C19"/>
    <w:rPr>
      <w:rFonts w:ascii="Calibri" w:eastAsia="Calibri" w:hAnsi="Calibri" w:cs="Calibri"/>
      <w:b/>
      <w:bCs/>
      <w:lang w:val="fr-FR"/>
    </w:rPr>
  </w:style>
  <w:style w:type="paragraph" w:styleId="Notedebasdepage">
    <w:name w:val="footnote text"/>
    <w:basedOn w:val="Normal"/>
    <w:link w:val="NotedebasdepageCar"/>
    <w:uiPriority w:val="99"/>
    <w:semiHidden/>
    <w:unhideWhenUsed/>
    <w:rsid w:val="00C63FD4"/>
    <w:rPr>
      <w:sz w:val="20"/>
      <w:szCs w:val="20"/>
    </w:rPr>
  </w:style>
  <w:style w:type="character" w:customStyle="1" w:styleId="NotedebasdepageCar">
    <w:name w:val="Note de bas de page Car"/>
    <w:basedOn w:val="Policepardfaut"/>
    <w:link w:val="Notedebasdepage"/>
    <w:uiPriority w:val="99"/>
    <w:semiHidden/>
    <w:rsid w:val="00C63FD4"/>
    <w:rPr>
      <w:rFonts w:ascii="Calibri Light" w:eastAsia="Calibri Light" w:hAnsi="Calibri Light" w:cs="Calibri Light"/>
      <w:sz w:val="20"/>
      <w:szCs w:val="20"/>
      <w:lang w:val="fr-FR"/>
    </w:rPr>
  </w:style>
  <w:style w:type="character" w:styleId="Appelnotedebasdep">
    <w:name w:val="footnote reference"/>
    <w:basedOn w:val="Policepardfaut"/>
    <w:uiPriority w:val="99"/>
    <w:semiHidden/>
    <w:unhideWhenUsed/>
    <w:rsid w:val="00C63FD4"/>
    <w:rPr>
      <w:vertAlign w:val="superscript"/>
    </w:rPr>
  </w:style>
  <w:style w:type="paragraph" w:styleId="NormalWeb">
    <w:name w:val="Normal (Web)"/>
    <w:basedOn w:val="Normal"/>
    <w:uiPriority w:val="99"/>
    <w:semiHidden/>
    <w:unhideWhenUsed/>
    <w:rsid w:val="00D92F30"/>
    <w:pPr>
      <w:widowControl/>
      <w:autoSpaceDE/>
      <w:autoSpaceDN/>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1198">
      <w:bodyDiv w:val="1"/>
      <w:marLeft w:val="0"/>
      <w:marRight w:val="0"/>
      <w:marTop w:val="0"/>
      <w:marBottom w:val="0"/>
      <w:divBdr>
        <w:top w:val="none" w:sz="0" w:space="0" w:color="auto"/>
        <w:left w:val="none" w:sz="0" w:space="0" w:color="auto"/>
        <w:bottom w:val="none" w:sz="0" w:space="0" w:color="auto"/>
        <w:right w:val="none" w:sz="0" w:space="0" w:color="auto"/>
      </w:divBdr>
    </w:div>
    <w:div w:id="1717587583">
      <w:bodyDiv w:val="1"/>
      <w:marLeft w:val="0"/>
      <w:marRight w:val="0"/>
      <w:marTop w:val="0"/>
      <w:marBottom w:val="0"/>
      <w:divBdr>
        <w:top w:val="none" w:sz="0" w:space="0" w:color="auto"/>
        <w:left w:val="none" w:sz="0" w:space="0" w:color="auto"/>
        <w:bottom w:val="none" w:sz="0" w:space="0" w:color="auto"/>
        <w:right w:val="none" w:sz="0" w:space="0" w:color="auto"/>
      </w:divBdr>
    </w:div>
    <w:div w:id="2095928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microsoft.com/office/2011/relationships/commentsExtended" Target="commentsExtended.xml"/><Relationship Id="rId68" Type="http://schemas.openxmlformats.org/officeDocument/2006/relationships/hyperlink" Target="https://rm.coe.int/1680afb20c" TargetMode="External"/><Relationship Id="rId76" Type="http://schemas.openxmlformats.org/officeDocument/2006/relationships/hyperlink" Target="https://www.autoriteprotectiondonnees.be/citoyen/vie-privee/quels-sont-mes-droits-" TargetMode="External"/><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eur-lex.europa.eu/eli/reg/2024/1689/oj/eng"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yperlink" Target="https://ph.belgium.be/resource/static/files/Notes%20de%20position/2017-09-note-de-position-soins-de-sante.pdf" TargetMode="External"/><Relationship Id="rId74" Type="http://schemas.openxmlformats.org/officeDocument/2006/relationships/hyperlink" Target="C://Users/mld/Downloads/Code_of_Practice_for_GeneralPurpose_AI_Models_Copyright_Chapter_fshXtuvTnRbVP8mccv9oQAjdo_118115.pdf" TargetMode="External"/><Relationship Id="rId79" Type="http://schemas.openxmlformats.org/officeDocument/2006/relationships/hyperlink" Target="https://www.autoriteprotectiondonnees.be/publications/avis-n-203-2022.pdf"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hyperlink" Target="https://eur-lex.europa.eu/legal-content/EN/TXT/PDF/?uri=OJ:L_202500327" TargetMode="Externa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microsoft.com/office/2016/09/relationships/commentsIds" Target="commentsIds.xml"/><Relationship Id="rId69" Type="http://schemas.openxmlformats.org/officeDocument/2006/relationships/hyperlink" Target="https://eur-lex.europa.eu/legal-content/EN/TXT/PDF/?uri=CELEX:32023C0123(01)" TargetMode="External"/><Relationship Id="rId77" Type="http://schemas.openxmlformats.org/officeDocument/2006/relationships/hyperlink" Target="https://www.lesoir.be/680465/article/2025-06-07/disruption-innovation-technologique-ou-vie-privee-la-commission-ouvre-la-boite"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hyperlink" Target="C://Users/mld/Downloads/Code_of_Practice_for_GeneralPurpose_AI_Models_Safety_and_Security_Chapter_hchDfNmrzSPiuU5PNh77HCxHu0c_118119.pdf" TargetMode="External"/><Relationship Id="rId80" Type="http://schemas.openxmlformats.org/officeDocument/2006/relationships/hyperlink" Target="https://overlegorganen.gezondheid.belgie.be/sites/default/files/documents/2023_04_18_cddp_fcrvdp_advies_avis_voorstel_wet_wijziging_wet_pat_prop_loi_modifiant_loi_pat.pdf"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hyperlink" Target="https://search.coe.int/cm" TargetMode="Externa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comments" Target="comments.xml"/><Relationship Id="rId70" Type="http://schemas.openxmlformats.org/officeDocument/2006/relationships/hyperlink" Target="https://bdf.belgium.be/resource/static/files/international-conventions/UNCRPD/2024-09-30-observations-finales-du-comite-des-droits-des-personnes-handicapees-uncrpd.pdf" TargetMode="External"/><Relationship Id="rId75" Type="http://schemas.openxmlformats.org/officeDocument/2006/relationships/hyperlink" Target="https://www.belgium.be/fr/justice/respect_de_la_vie_privee/protection_des_donnees_personnelles/donnees_personnelles" TargetMode="External"/><Relationship Id="rId83" Type="http://schemas.openxmlformats.org/officeDocument/2006/relationships/hyperlink" Target="https://rm.coe.int/cahai-2020-23-final-etude-de-faisabilite-fr-2787-2531-2514-v-1/1680a1160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microsoft.com/office/2018/08/relationships/commentsExtensible" Target="commentsExtensible.xml"/><Relationship Id="rId73" Type="http://schemas.openxmlformats.org/officeDocument/2006/relationships/hyperlink" Target="C://Users/mld/Downloads/Code_of_Practice_for_GeneralPurpose_AI_Models_Transparency_Chapter_PRBovKWAFZP1cstpd8DEuwCWQQ_118120%20(1).pdf" TargetMode="External"/><Relationship Id="rId78" Type="http://schemas.openxmlformats.org/officeDocument/2006/relationships/hyperlink" Target="https://eur-lex.europa.eu/legal-content/EN/TXT/HTML/?uri=CELEX:62007CJ0553" TargetMode="External"/><Relationship Id="rId81" Type="http://schemas.openxmlformats.org/officeDocument/2006/relationships/hyperlink" Target="https://www.cultures-sante.be/outils-ressources/cap-litteratie-en-sante-organisationnelle/?utm_source=Health&amp;utm_medium=e-mail&amp;utm_content=health&amp;utm_campaign=20250331_health_FR" TargetMode="External"/><Relationship Id="rId86"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conomie.fgov.be/nl/themas/online/artificiele-intelligen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1E8A-5C70-414C-B976-028EBCEA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11742</Words>
  <Characters>69402</Characters>
  <Application>Microsoft Office Word</Application>
  <DocSecurity>0</DocSecurity>
  <Lines>1137</Lines>
  <Paragraphs>422</Paragraphs>
  <ScaleCrop>false</ScaleCrop>
  <HeadingPairs>
    <vt:vector size="2" baseType="variant">
      <vt:variant>
        <vt:lpstr>Titre</vt:lpstr>
      </vt:variant>
      <vt:variant>
        <vt:i4>1</vt:i4>
      </vt:variant>
    </vt:vector>
  </HeadingPairs>
  <TitlesOfParts>
    <vt:vector size="1" baseType="lpstr">
      <vt:lpstr>Note de position - Choix du lieu de vie des personnes en situation de handicap (20/02/2023)</vt:lpstr>
    </vt:vector>
  </TitlesOfParts>
  <Company/>
  <LinksUpToDate>false</LinksUpToDate>
  <CharactersWithSpaces>80722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position - Choix du lieu de vie des personnes en situation de handicap (20/02/2023)</dc:title>
  <dc:creator>Dossin Muriel</dc:creator>
  <cp:keywords>, docId:639B83303A85BC57935DEC5D82F27496</cp:keywords>
  <cp:lastModifiedBy>Dossin Muriel</cp:lastModifiedBy>
  <cp:revision>4</cp:revision>
  <cp:lastPrinted>2025-06-16T09:43:00Z</cp:lastPrinted>
  <dcterms:created xsi:type="dcterms:W3CDTF">2025-10-10T13:38:00Z</dcterms:created>
  <dcterms:modified xsi:type="dcterms:W3CDTF">2025-10-10T13:52:00Z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2024-01-26T00:00:00Z</vt:filetime>
  </property>
  <property fmtid="{D5CDD505-2E9C-101B-9397-08002B2CF9AE}" pid="3" name="Creator">
    <vt:lpwstr>Microsoft® Word voor Microsoft 365</vt:lpwstr>
  </property>
  <property fmtid="{D5CDD505-2E9C-101B-9397-08002B2CF9AE}" pid="4" name="LastSaved">
    <vt:filetime>2025-05-28T00:00:00Z</vt:filetime>
  </property>
  <property fmtid="{D5CDD505-2E9C-101B-9397-08002B2CF9AE}" pid="5" name="Producer">
    <vt:lpwstr>Microsoft® Word voor Microsoft 365</vt:lpwstr>
  </property>
</Properties>
</file>